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2470" w14:textId="77777777" w:rsidR="00FA7F94" w:rsidRPr="00131159" w:rsidRDefault="00FA7F94" w:rsidP="00131159">
      <w:pPr>
        <w:tabs>
          <w:tab w:val="left" w:pos="8520"/>
        </w:tabs>
        <w:jc w:val="left"/>
        <w:rPr>
          <w:rFonts w:ascii="Trebuchet MS" w:hAnsi="Trebuchet MS"/>
          <w:i/>
          <w:color w:val="00B0F0"/>
          <w:sz w:val="24"/>
          <w:szCs w:val="24"/>
        </w:rPr>
      </w:pPr>
      <w:bookmarkStart w:id="0" w:name="_Hlk1568881"/>
      <w:r w:rsidRPr="00131159">
        <w:rPr>
          <w:rFonts w:ascii="Trebuchet MS" w:hAnsi="Trebuchet MS"/>
          <w:i/>
          <w:color w:val="00B0F0"/>
          <w:sz w:val="24"/>
          <w:szCs w:val="24"/>
        </w:rPr>
        <w:t xml:space="preserve">En bleu : choisir </w:t>
      </w:r>
      <w:r w:rsidRPr="00131159">
        <w:rPr>
          <w:rFonts w:ascii="Trebuchet MS" w:hAnsi="Trebuchet MS"/>
          <w:b/>
          <w:i/>
          <w:color w:val="00B0F0"/>
          <w:sz w:val="24"/>
          <w:szCs w:val="24"/>
          <w:u w:val="single"/>
        </w:rPr>
        <w:t xml:space="preserve">obligatoirement </w:t>
      </w:r>
      <w:r w:rsidRPr="00131159">
        <w:rPr>
          <w:rFonts w:ascii="Trebuchet MS" w:hAnsi="Trebuchet MS"/>
          <w:i/>
          <w:color w:val="00B0F0"/>
          <w:sz w:val="24"/>
          <w:szCs w:val="24"/>
        </w:rPr>
        <w:t>un des cas adaptés à votre situation.</w:t>
      </w:r>
    </w:p>
    <w:p w14:paraId="281EC19E" w14:textId="77777777" w:rsidR="00FA7F94" w:rsidRPr="00261E7F" w:rsidRDefault="00FA7F94" w:rsidP="00FA7F94">
      <w:pPr>
        <w:tabs>
          <w:tab w:val="left" w:pos="8520"/>
        </w:tabs>
        <w:rPr>
          <w:rFonts w:ascii="Trebuchet MS" w:hAnsi="Trebuchet MS"/>
          <w:i/>
          <w:color w:val="00B050"/>
          <w:szCs w:val="24"/>
        </w:rPr>
      </w:pPr>
    </w:p>
    <w:p w14:paraId="3EF697A6" w14:textId="77777777" w:rsidR="00FA7F94" w:rsidRPr="00272296" w:rsidRDefault="00FA7F94" w:rsidP="00131159">
      <w:pPr>
        <w:tabs>
          <w:tab w:val="left" w:pos="8520"/>
        </w:tabs>
        <w:jc w:val="left"/>
        <w:rPr>
          <w:rFonts w:ascii="Trebuchet MS" w:hAnsi="Trebuchet MS"/>
          <w:b/>
          <w:i/>
          <w:color w:val="00B050"/>
          <w:sz w:val="24"/>
          <w:szCs w:val="24"/>
          <w:u w:val="single"/>
        </w:rPr>
      </w:pPr>
      <w:r w:rsidRPr="00131159">
        <w:rPr>
          <w:rFonts w:ascii="Trebuchet MS" w:hAnsi="Trebuchet MS"/>
          <w:i/>
          <w:color w:val="00B050"/>
          <w:sz w:val="24"/>
          <w:szCs w:val="24"/>
        </w:rPr>
        <w:t xml:space="preserve">En vert : clause ou article facultatif. </w:t>
      </w:r>
      <w:r w:rsidRPr="00272296">
        <w:rPr>
          <w:rFonts w:ascii="Trebuchet MS" w:hAnsi="Trebuchet MS"/>
          <w:b/>
          <w:i/>
          <w:color w:val="00B050"/>
          <w:sz w:val="24"/>
          <w:szCs w:val="24"/>
          <w:u w:val="single"/>
        </w:rPr>
        <w:t xml:space="preserve">Si une option est retenue ne pas oublier de remettre la police en noir. </w:t>
      </w:r>
    </w:p>
    <w:p w14:paraId="15249F90" w14:textId="77777777" w:rsidR="00FA7F94" w:rsidRPr="00261E7F" w:rsidRDefault="00FA7F94" w:rsidP="00FA7F94">
      <w:pPr>
        <w:tabs>
          <w:tab w:val="left" w:pos="8520"/>
        </w:tabs>
        <w:rPr>
          <w:rFonts w:ascii="Trebuchet MS" w:hAnsi="Trebuchet MS"/>
          <w:i/>
          <w:color w:val="00B050"/>
          <w:szCs w:val="24"/>
          <w:highlight w:val="yellow"/>
        </w:rPr>
      </w:pPr>
    </w:p>
    <w:p w14:paraId="390A0C23" w14:textId="77777777" w:rsidR="00FA7F94" w:rsidRPr="00261E7F" w:rsidRDefault="00FA7F94" w:rsidP="00FA7F94">
      <w:pPr>
        <w:tabs>
          <w:tab w:val="left" w:pos="8520"/>
        </w:tabs>
        <w:rPr>
          <w:rFonts w:ascii="Trebuchet MS" w:hAnsi="Trebuchet MS"/>
          <w:i/>
          <w:szCs w:val="24"/>
        </w:rPr>
      </w:pPr>
      <w:r w:rsidRPr="00131159">
        <w:rPr>
          <w:rFonts w:ascii="Trebuchet MS" w:hAnsi="Trebuchet MS"/>
          <w:i/>
          <w:sz w:val="24"/>
          <w:szCs w:val="24"/>
          <w:highlight w:val="yellow"/>
        </w:rPr>
        <w:t>En jaune : partie à compléter</w:t>
      </w:r>
      <w:r w:rsidRPr="00261E7F">
        <w:rPr>
          <w:rFonts w:ascii="Trebuchet MS" w:hAnsi="Trebuchet MS"/>
          <w:i/>
          <w:szCs w:val="24"/>
          <w:highlight w:val="yellow"/>
        </w:rPr>
        <w:t>.</w:t>
      </w:r>
    </w:p>
    <w:bookmarkEnd w:id="0"/>
    <w:p w14:paraId="518076BA" w14:textId="77777777" w:rsidR="00FA7F94" w:rsidRDefault="00FA7F94" w:rsidP="00FA7F94">
      <w:pPr>
        <w:rPr>
          <w:rFonts w:ascii="Trebuchet MS" w:hAnsi="Trebuchet MS"/>
        </w:rPr>
      </w:pPr>
    </w:p>
    <w:p w14:paraId="111C0F52" w14:textId="377B5114" w:rsidR="003B0C76" w:rsidRDefault="003B0C76">
      <w:pPr>
        <w:rPr>
          <w:rFonts w:ascii="Trebuchet MS" w:hAnsi="Trebuchet MS"/>
        </w:rPr>
      </w:pPr>
    </w:p>
    <w:p w14:paraId="7C846B2B" w14:textId="77777777" w:rsidR="003B0C76" w:rsidRDefault="003B0C76" w:rsidP="001C2D5A">
      <w:pPr>
        <w:pStyle w:val="Titre8"/>
        <w:pBdr>
          <w:top w:val="single" w:sz="4" w:space="25" w:color="auto"/>
          <w:left w:val="single" w:sz="4" w:space="31" w:color="auto"/>
          <w:bottom w:val="single" w:sz="4" w:space="17" w:color="auto"/>
          <w:right w:val="single" w:sz="4" w:space="31" w:color="auto"/>
        </w:pBdr>
        <w:ind w:left="1134" w:right="1274"/>
        <w:jc w:val="center"/>
        <w:rPr>
          <w:rFonts w:ascii="Trebuchet MS" w:hAnsi="Trebuchet MS"/>
        </w:rPr>
      </w:pPr>
      <w:r>
        <w:rPr>
          <w:rFonts w:ascii="Trebuchet MS" w:hAnsi="Trebuchet MS"/>
        </w:rPr>
        <w:t>ENGAGEMENT DE CONFIDENTIALITE </w:t>
      </w:r>
    </w:p>
    <w:p w14:paraId="2509778E" w14:textId="77777777" w:rsidR="0064506F" w:rsidRDefault="0064506F" w:rsidP="0064506F">
      <w:pPr>
        <w:rPr>
          <w:rFonts w:ascii="Calibri" w:hAnsi="Calibri"/>
          <w:sz w:val="22"/>
          <w:szCs w:val="22"/>
        </w:rPr>
      </w:pPr>
    </w:p>
    <w:p w14:paraId="3257189E" w14:textId="3BA53C1A" w:rsidR="003B0C76" w:rsidRDefault="003B0C76">
      <w:pPr>
        <w:tabs>
          <w:tab w:val="left" w:pos="4980"/>
        </w:tabs>
        <w:rPr>
          <w:rFonts w:ascii="Trebuchet MS" w:hAnsi="Trebuchet MS"/>
          <w:sz w:val="24"/>
        </w:rPr>
      </w:pPr>
    </w:p>
    <w:p w14:paraId="52583353" w14:textId="77777777" w:rsidR="003B0C76" w:rsidRDefault="003B0C76">
      <w:pPr>
        <w:pStyle w:val="En-tte"/>
        <w:tabs>
          <w:tab w:val="clear" w:pos="4536"/>
          <w:tab w:val="clear" w:pos="9072"/>
          <w:tab w:val="left" w:pos="4980"/>
        </w:tabs>
        <w:rPr>
          <w:rFonts w:ascii="Trebuchet MS" w:hAnsi="Trebuchet MS"/>
          <w:sz w:val="24"/>
        </w:rPr>
      </w:pPr>
    </w:p>
    <w:p w14:paraId="1CB5CD66" w14:textId="078A6B5C" w:rsidR="003B0C76" w:rsidRDefault="003B0C76" w:rsidP="00B80B49">
      <w:pPr>
        <w:pStyle w:val="Titre4"/>
        <w:numPr>
          <w:ilvl w:val="0"/>
          <w:numId w:val="9"/>
        </w:numPr>
        <w:tabs>
          <w:tab w:val="clear" w:pos="4980"/>
          <w:tab w:val="left" w:pos="1701"/>
        </w:tabs>
        <w:rPr>
          <w:rFonts w:ascii="Trebuchet MS" w:hAnsi="Trebuchet MS"/>
        </w:rPr>
      </w:pPr>
      <w:commentRangeStart w:id="1"/>
      <w:r>
        <w:rPr>
          <w:rFonts w:ascii="Trebuchet MS" w:hAnsi="Trebuchet MS"/>
        </w:rPr>
        <w:t>OBJET DE L’ENGAGEMENT</w:t>
      </w:r>
      <w:commentRangeEnd w:id="1"/>
      <w:r w:rsidR="0023307A">
        <w:rPr>
          <w:rStyle w:val="Marquedecommentaire"/>
          <w:rFonts w:ascii="Times New Roman" w:hAnsi="Times New Roman"/>
          <w:b w:val="0"/>
          <w:u w:val="none"/>
        </w:rPr>
        <w:commentReference w:id="1"/>
      </w:r>
    </w:p>
    <w:p w14:paraId="05957828" w14:textId="77777777" w:rsidR="003B0C76" w:rsidRDefault="003B0C76">
      <w:pPr>
        <w:tabs>
          <w:tab w:val="left" w:pos="4980"/>
        </w:tabs>
        <w:rPr>
          <w:rFonts w:ascii="Trebuchet MS" w:hAnsi="Trebuchet MS"/>
          <w:b/>
          <w:sz w:val="24"/>
          <w:u w:val="single"/>
        </w:rPr>
      </w:pPr>
    </w:p>
    <w:p w14:paraId="7352C3B0" w14:textId="77777777" w:rsidR="00272296" w:rsidRDefault="002B631A" w:rsidP="00272296">
      <w:pPr>
        <w:ind w:left="-851" w:right="-852"/>
        <w:jc w:val="center"/>
        <w:rPr>
          <w:rFonts w:ascii="Trebuchet MS" w:hAnsi="Trebuchet MS"/>
          <w:color w:val="00B0F0"/>
          <w:szCs w:val="24"/>
        </w:rPr>
      </w:pPr>
      <w:r>
        <w:rPr>
          <w:rFonts w:ascii="Trebuchet MS" w:hAnsi="Trebuchet MS"/>
          <w:color w:val="00B0F0"/>
          <w:szCs w:val="24"/>
        </w:rPr>
        <w:pict w14:anchorId="58CE66AD">
          <v:rect id="_x0000_i1025" style="width:552.9pt;height:7.75pt" o:hralign="center" o:hrstd="t" o:hrnoshade="t" o:hr="t" fillcolor="#00b0f0" stroked="f"/>
        </w:pict>
      </w:r>
    </w:p>
    <w:p w14:paraId="492A24DC" w14:textId="77777777" w:rsidR="00272296" w:rsidRPr="00201855" w:rsidRDefault="00272296" w:rsidP="00272296">
      <w:pPr>
        <w:ind w:left="-851" w:right="-994"/>
        <w:rPr>
          <w:rFonts w:ascii="Trebuchet MS" w:hAnsi="Trebuchet MS"/>
          <w:b/>
          <w:i/>
          <w:color w:val="00B0F0"/>
          <w:szCs w:val="24"/>
        </w:rPr>
      </w:pPr>
      <w:bookmarkStart w:id="2" w:name="_Hlk5264736"/>
      <w:r w:rsidRPr="00201855">
        <w:rPr>
          <w:rFonts w:ascii="Trebuchet MS" w:hAnsi="Trebuchet MS"/>
          <w:b/>
          <w:i/>
          <w:color w:val="00B0F0"/>
          <w:szCs w:val="24"/>
        </w:rPr>
        <w:t>DEBUT CHOIX</w:t>
      </w:r>
    </w:p>
    <w:p w14:paraId="70D4DCEB" w14:textId="77777777" w:rsidR="00272296" w:rsidRDefault="002B631A" w:rsidP="00272296">
      <w:pPr>
        <w:tabs>
          <w:tab w:val="left" w:pos="4980"/>
        </w:tabs>
        <w:ind w:left="-851"/>
        <w:rPr>
          <w:rFonts w:ascii="Trebuchet MS" w:hAnsi="Trebuchet MS"/>
          <w:b/>
          <w:i/>
          <w:color w:val="00B0F0"/>
          <w:szCs w:val="24"/>
          <w:u w:val="single"/>
        </w:rPr>
      </w:pPr>
      <w:bookmarkStart w:id="3" w:name="_Hlk5264748"/>
      <w:bookmarkEnd w:id="2"/>
      <w:r>
        <w:rPr>
          <w:rFonts w:ascii="Trebuchet MS" w:hAnsi="Trebuchet MS"/>
          <w:color w:val="00B0F0"/>
          <w:szCs w:val="24"/>
        </w:rPr>
        <w:pict w14:anchorId="0145F19D">
          <v:rect id="_x0000_i1026" style="width:372.25pt;height:6.85pt" o:hrpct="682" o:hrstd="t" o:hrnoshade="t" o:hr="t" fillcolor="#00b0f0" stroked="f"/>
        </w:pict>
      </w:r>
      <w:bookmarkEnd w:id="3"/>
    </w:p>
    <w:p w14:paraId="6A89198A" w14:textId="4CFF0E55" w:rsidR="00C35E41" w:rsidRDefault="00C35E41" w:rsidP="00C35E41">
      <w:pPr>
        <w:jc w:val="center"/>
        <w:rPr>
          <w:rFonts w:ascii="Trebuchet MS" w:hAnsi="Trebuchet MS"/>
          <w:color w:val="00B0F0"/>
          <w:sz w:val="24"/>
          <w:szCs w:val="24"/>
        </w:rPr>
      </w:pPr>
    </w:p>
    <w:p w14:paraId="404FB5D2" w14:textId="77777777" w:rsidR="00272296" w:rsidRDefault="00272296" w:rsidP="00D4526B">
      <w:pPr>
        <w:pStyle w:val="Corpsdetexte"/>
        <w:tabs>
          <w:tab w:val="left" w:pos="4980"/>
        </w:tabs>
        <w:rPr>
          <w:rFonts w:ascii="Trebuchet MS" w:hAnsi="Trebuchet MS"/>
          <w:b/>
          <w:i/>
          <w:color w:val="00B0F0"/>
          <w:u w:val="single"/>
        </w:rPr>
      </w:pPr>
    </w:p>
    <w:p w14:paraId="4FAE22D2" w14:textId="47DE9039" w:rsidR="00D4526B" w:rsidRPr="00D4526B" w:rsidRDefault="00D4526B" w:rsidP="00D4526B">
      <w:pPr>
        <w:pStyle w:val="Corpsdetexte"/>
        <w:tabs>
          <w:tab w:val="left" w:pos="4980"/>
        </w:tabs>
        <w:rPr>
          <w:rFonts w:ascii="Trebuchet MS" w:hAnsi="Trebuchet MS"/>
          <w:b/>
          <w:i/>
          <w:color w:val="00B0F0"/>
          <w:u w:val="single"/>
        </w:rPr>
      </w:pPr>
      <w:r>
        <w:rPr>
          <w:rFonts w:ascii="Trebuchet MS" w:hAnsi="Trebuchet MS"/>
          <w:b/>
          <w:i/>
          <w:color w:val="00B0F0"/>
          <w:u w:val="single"/>
        </w:rPr>
        <w:t>Cas</w:t>
      </w:r>
      <w:r w:rsidRPr="00D4526B">
        <w:rPr>
          <w:rFonts w:ascii="Trebuchet MS" w:hAnsi="Trebuchet MS"/>
          <w:b/>
          <w:i/>
          <w:color w:val="00B0F0"/>
          <w:u w:val="single"/>
        </w:rPr>
        <w:t xml:space="preserve"> </w:t>
      </w:r>
      <w:r>
        <w:rPr>
          <w:rFonts w:ascii="Trebuchet MS" w:hAnsi="Trebuchet MS"/>
          <w:b/>
          <w:i/>
          <w:color w:val="00B0F0"/>
          <w:u w:val="single"/>
        </w:rPr>
        <w:t xml:space="preserve">1 </w:t>
      </w:r>
      <w:r w:rsidRPr="00D4526B">
        <w:rPr>
          <w:rFonts w:ascii="Trebuchet MS" w:hAnsi="Trebuchet MS"/>
          <w:b/>
          <w:i/>
          <w:color w:val="00B0F0"/>
          <w:u w:val="single"/>
        </w:rPr>
        <w:t>: Au stade de l'établissement d</w:t>
      </w:r>
      <w:r w:rsidR="0064506F">
        <w:rPr>
          <w:rFonts w:ascii="Trebuchet MS" w:hAnsi="Trebuchet MS"/>
          <w:b/>
          <w:i/>
          <w:color w:val="00B0F0"/>
          <w:u w:val="single"/>
        </w:rPr>
        <w:t xml:space="preserve">u devis </w:t>
      </w:r>
    </w:p>
    <w:p w14:paraId="667AAB9A" w14:textId="77777777" w:rsidR="00D4526B" w:rsidRPr="009234F0" w:rsidRDefault="00D4526B" w:rsidP="00D4526B">
      <w:pPr>
        <w:rPr>
          <w:rFonts w:ascii="Trebuchet MS" w:hAnsi="Trebuchet MS"/>
          <w:sz w:val="24"/>
          <w:szCs w:val="24"/>
        </w:rPr>
      </w:pPr>
    </w:p>
    <w:p w14:paraId="0B162092" w14:textId="661FB722" w:rsidR="00D4526B" w:rsidRDefault="00D4526B" w:rsidP="00BB37EC">
      <w:pPr>
        <w:autoSpaceDE w:val="0"/>
        <w:autoSpaceDN w:val="0"/>
        <w:rPr>
          <w:rFonts w:ascii="Trebuchet MS" w:hAnsi="Trebuchet MS"/>
          <w:sz w:val="24"/>
          <w:szCs w:val="24"/>
        </w:rPr>
      </w:pPr>
      <w:r w:rsidRPr="009234F0">
        <w:rPr>
          <w:rFonts w:ascii="Trebuchet MS" w:hAnsi="Trebuchet MS"/>
          <w:sz w:val="24"/>
          <w:szCs w:val="24"/>
        </w:rPr>
        <w:t>L’INERIS souhaite obtenir</w:t>
      </w:r>
      <w:r w:rsidR="00094DDF">
        <w:rPr>
          <w:rFonts w:ascii="Trebuchet MS" w:hAnsi="Trebuchet MS"/>
          <w:sz w:val="24"/>
          <w:szCs w:val="24"/>
        </w:rPr>
        <w:t xml:space="preserve"> de la Société </w:t>
      </w:r>
      <w:r w:rsidR="00094DDF" w:rsidRPr="00A806AB">
        <w:rPr>
          <w:rFonts w:ascii="Trebuchet MS" w:hAnsi="Trebuchet MS"/>
          <w:szCs w:val="24"/>
          <w:highlight w:val="yellow"/>
        </w:rPr>
        <w:t>… (</w:t>
      </w:r>
      <w:r w:rsidR="00094DDF" w:rsidRPr="00094DDF">
        <w:rPr>
          <w:rFonts w:ascii="Trebuchet MS" w:hAnsi="Trebuchet MS"/>
          <w:i/>
          <w:sz w:val="20"/>
          <w:highlight w:val="yellow"/>
        </w:rPr>
        <w:t>nom, forme juridique, numéro RCS et adresse de la société</w:t>
      </w:r>
      <w:r w:rsidR="00094DDF" w:rsidRPr="00A806AB">
        <w:rPr>
          <w:rFonts w:ascii="Trebuchet MS" w:hAnsi="Trebuchet MS"/>
          <w:szCs w:val="24"/>
          <w:highlight w:val="yellow"/>
        </w:rPr>
        <w:t>) ….</w:t>
      </w:r>
      <w:r w:rsidR="00094DDF" w:rsidRPr="00A806AB">
        <w:rPr>
          <w:rFonts w:ascii="Trebuchet MS" w:hAnsi="Trebuchet MS"/>
          <w:szCs w:val="24"/>
        </w:rPr>
        <w:t xml:space="preserve"> </w:t>
      </w:r>
      <w:r w:rsidR="00094DDF" w:rsidRPr="00480E52">
        <w:rPr>
          <w:rFonts w:ascii="Trebuchet MS" w:hAnsi="Trebuchet MS"/>
          <w:sz w:val="24"/>
          <w:szCs w:val="24"/>
        </w:rPr>
        <w:t>(</w:t>
      </w:r>
      <w:proofErr w:type="gramStart"/>
      <w:r w:rsidR="00094DDF" w:rsidRPr="00480E52">
        <w:rPr>
          <w:rFonts w:ascii="Trebuchet MS" w:hAnsi="Trebuchet MS"/>
          <w:sz w:val="24"/>
          <w:szCs w:val="24"/>
        </w:rPr>
        <w:t>ci</w:t>
      </w:r>
      <w:proofErr w:type="gramEnd"/>
      <w:r w:rsidR="00094DDF" w:rsidRPr="00480E52">
        <w:rPr>
          <w:rFonts w:ascii="Trebuchet MS" w:hAnsi="Trebuchet MS"/>
          <w:sz w:val="24"/>
          <w:szCs w:val="24"/>
        </w:rPr>
        <w:t>-après désignée la Société)</w:t>
      </w:r>
      <w:r w:rsidRPr="009234F0">
        <w:rPr>
          <w:rFonts w:ascii="Trebuchet MS" w:hAnsi="Trebuchet MS"/>
          <w:sz w:val="24"/>
          <w:szCs w:val="24"/>
        </w:rPr>
        <w:t xml:space="preserve"> </w:t>
      </w:r>
      <w:r w:rsidR="0064506F">
        <w:rPr>
          <w:rFonts w:ascii="Trebuchet MS" w:hAnsi="Trebuchet MS"/>
          <w:sz w:val="24"/>
          <w:szCs w:val="24"/>
        </w:rPr>
        <w:t>un devis</w:t>
      </w:r>
      <w:r w:rsidRPr="009234F0">
        <w:rPr>
          <w:rFonts w:ascii="Trebuchet MS" w:hAnsi="Trebuchet MS"/>
          <w:sz w:val="24"/>
          <w:szCs w:val="24"/>
        </w:rPr>
        <w:t xml:space="preserve"> pour </w:t>
      </w:r>
      <w:r w:rsidRPr="00A50D1E">
        <w:rPr>
          <w:rFonts w:ascii="Trebuchet MS" w:hAnsi="Trebuchet MS"/>
          <w:sz w:val="24"/>
          <w:szCs w:val="24"/>
          <w:highlight w:val="yellow"/>
        </w:rPr>
        <w:t xml:space="preserve">… </w:t>
      </w:r>
      <w:r w:rsidRPr="00A50D1E">
        <w:rPr>
          <w:rFonts w:ascii="Trebuchet MS" w:hAnsi="Trebuchet MS"/>
          <w:i/>
          <w:sz w:val="24"/>
          <w:szCs w:val="24"/>
          <w:highlight w:val="yellow"/>
        </w:rPr>
        <w:t>(</w:t>
      </w:r>
      <w:r w:rsidRPr="00094DDF">
        <w:rPr>
          <w:rFonts w:ascii="Trebuchet MS" w:hAnsi="Trebuchet MS"/>
          <w:i/>
          <w:sz w:val="20"/>
          <w:highlight w:val="yellow"/>
        </w:rPr>
        <w:t>sujet de l’étude</w:t>
      </w:r>
      <w:r w:rsidR="00560D62" w:rsidRPr="00094DDF">
        <w:rPr>
          <w:rFonts w:ascii="Trebuchet MS" w:hAnsi="Trebuchet MS"/>
          <w:i/>
          <w:sz w:val="20"/>
          <w:highlight w:val="yellow"/>
        </w:rPr>
        <w:t xml:space="preserve">, des travaux, </w:t>
      </w:r>
      <w:r w:rsidR="00094DDF" w:rsidRPr="00094DDF">
        <w:rPr>
          <w:rFonts w:ascii="Trebuchet MS" w:hAnsi="Trebuchet MS"/>
          <w:i/>
          <w:sz w:val="20"/>
          <w:highlight w:val="yellow"/>
        </w:rPr>
        <w:t>des prestations</w:t>
      </w:r>
      <w:r w:rsidR="00A06805" w:rsidRPr="00094DDF">
        <w:rPr>
          <w:rFonts w:ascii="Trebuchet MS" w:hAnsi="Trebuchet MS"/>
          <w:i/>
          <w:sz w:val="20"/>
          <w:highlight w:val="yellow"/>
        </w:rPr>
        <w:t xml:space="preserve">, </w:t>
      </w:r>
      <w:r w:rsidR="00094DDF" w:rsidRPr="00094DDF">
        <w:rPr>
          <w:rFonts w:ascii="Trebuchet MS" w:hAnsi="Trebuchet MS"/>
          <w:i/>
          <w:sz w:val="20"/>
          <w:highlight w:val="yellow"/>
        </w:rPr>
        <w:t xml:space="preserve">du </w:t>
      </w:r>
      <w:r w:rsidR="00A06805" w:rsidRPr="00094DDF">
        <w:rPr>
          <w:rFonts w:ascii="Trebuchet MS" w:hAnsi="Trebuchet MS"/>
          <w:i/>
          <w:sz w:val="20"/>
          <w:highlight w:val="yellow"/>
        </w:rPr>
        <w:t xml:space="preserve">matériel, </w:t>
      </w:r>
      <w:r w:rsidR="00094DDF" w:rsidRPr="00094DDF">
        <w:rPr>
          <w:rFonts w:ascii="Trebuchet MS" w:hAnsi="Trebuchet MS"/>
          <w:i/>
          <w:sz w:val="20"/>
          <w:highlight w:val="yellow"/>
        </w:rPr>
        <w:t xml:space="preserve">des </w:t>
      </w:r>
      <w:r w:rsidR="00A06805" w:rsidRPr="00094DDF">
        <w:rPr>
          <w:rFonts w:ascii="Trebuchet MS" w:hAnsi="Trebuchet MS"/>
          <w:i/>
          <w:sz w:val="20"/>
          <w:highlight w:val="yellow"/>
        </w:rPr>
        <w:t>consommable</w:t>
      </w:r>
      <w:r w:rsidR="00094DDF" w:rsidRPr="00094DDF">
        <w:rPr>
          <w:rFonts w:ascii="Trebuchet MS" w:hAnsi="Trebuchet MS"/>
          <w:i/>
          <w:sz w:val="20"/>
          <w:highlight w:val="yellow"/>
        </w:rPr>
        <w:t>s</w:t>
      </w:r>
      <w:r w:rsidR="00A06805" w:rsidRPr="00094DDF">
        <w:rPr>
          <w:rFonts w:ascii="Trebuchet MS" w:hAnsi="Trebuchet MS"/>
          <w:i/>
          <w:sz w:val="20"/>
          <w:highlight w:val="yellow"/>
        </w:rPr>
        <w:t xml:space="preserve">, </w:t>
      </w:r>
      <w:r w:rsidR="00094DDF" w:rsidRPr="00094DDF">
        <w:rPr>
          <w:rFonts w:ascii="Trebuchet MS" w:hAnsi="Trebuchet MS"/>
          <w:i/>
          <w:sz w:val="20"/>
          <w:highlight w:val="yellow"/>
        </w:rPr>
        <w:t>des</w:t>
      </w:r>
      <w:r w:rsidR="00A06805" w:rsidRPr="00094DDF">
        <w:rPr>
          <w:rFonts w:ascii="Trebuchet MS" w:hAnsi="Trebuchet MS"/>
          <w:i/>
          <w:sz w:val="20"/>
          <w:highlight w:val="yellow"/>
        </w:rPr>
        <w:t xml:space="preserve"> fournitures</w:t>
      </w:r>
      <w:r w:rsidR="00094DDF" w:rsidRPr="00094DDF">
        <w:rPr>
          <w:rFonts w:ascii="Trebuchet MS" w:hAnsi="Trebuchet MS"/>
          <w:i/>
          <w:sz w:val="20"/>
          <w:highlight w:val="yellow"/>
        </w:rPr>
        <w:t xml:space="preserve"> achetés</w:t>
      </w:r>
      <w:r w:rsidRPr="00A50D1E">
        <w:rPr>
          <w:rFonts w:ascii="Trebuchet MS" w:hAnsi="Trebuchet MS"/>
          <w:i/>
          <w:sz w:val="24"/>
          <w:szCs w:val="24"/>
          <w:highlight w:val="yellow"/>
        </w:rPr>
        <w:t>)</w:t>
      </w:r>
      <w:r w:rsidRPr="00A50D1E">
        <w:rPr>
          <w:rFonts w:ascii="Trebuchet MS" w:hAnsi="Trebuchet MS"/>
          <w:sz w:val="24"/>
          <w:szCs w:val="24"/>
          <w:highlight w:val="yellow"/>
        </w:rPr>
        <w:t xml:space="preserve"> </w:t>
      </w:r>
      <w:r w:rsidRPr="00A50D1E">
        <w:rPr>
          <w:rFonts w:ascii="Trebuchet MS" w:hAnsi="Trebuchet MS"/>
          <w:sz w:val="24"/>
          <w:szCs w:val="24"/>
        </w:rPr>
        <w:t>(</w:t>
      </w:r>
      <w:r w:rsidRPr="00A50D1E">
        <w:rPr>
          <w:rFonts w:ascii="Trebuchet MS" w:hAnsi="Trebuchet MS"/>
          <w:sz w:val="24"/>
          <w:szCs w:val="24"/>
          <w:highlight w:val="yellow"/>
        </w:rPr>
        <w:t>CGR/Prestation : …..)</w:t>
      </w:r>
      <w:r w:rsidR="00A06805">
        <w:rPr>
          <w:rFonts w:ascii="Trebuchet MS" w:hAnsi="Trebuchet MS"/>
          <w:sz w:val="24"/>
          <w:szCs w:val="24"/>
          <w:highlight w:val="yellow"/>
        </w:rPr>
        <w:t xml:space="preserve"> </w:t>
      </w:r>
      <w:r w:rsidR="00A06805" w:rsidRPr="00A06805">
        <w:rPr>
          <w:rFonts w:ascii="Trebuchet MS" w:hAnsi="Trebuchet MS"/>
          <w:sz w:val="24"/>
          <w:szCs w:val="24"/>
        </w:rPr>
        <w:t>(ci-après dénommé « le Produit »)</w:t>
      </w:r>
      <w:r w:rsidRPr="00A06805">
        <w:rPr>
          <w:rFonts w:ascii="Trebuchet MS" w:hAnsi="Trebuchet MS"/>
          <w:sz w:val="24"/>
          <w:szCs w:val="24"/>
        </w:rPr>
        <w:t>.</w:t>
      </w:r>
    </w:p>
    <w:p w14:paraId="0CFFD9B0" w14:textId="4E4EE44B" w:rsidR="00560D62" w:rsidRDefault="00560D62" w:rsidP="00BB37EC">
      <w:pPr>
        <w:autoSpaceDE w:val="0"/>
        <w:autoSpaceDN w:val="0"/>
        <w:rPr>
          <w:rFonts w:ascii="Trebuchet MS" w:hAnsi="Trebuchet MS"/>
          <w:color w:val="000000"/>
          <w:sz w:val="24"/>
          <w:szCs w:val="24"/>
        </w:rPr>
      </w:pPr>
    </w:p>
    <w:p w14:paraId="6AEC2A8C" w14:textId="5EA16C99" w:rsidR="00D4526B" w:rsidRDefault="00D4526B" w:rsidP="00D4526B">
      <w:pPr>
        <w:tabs>
          <w:tab w:val="left" w:pos="4980"/>
        </w:tabs>
        <w:rPr>
          <w:rFonts w:ascii="Trebuchet MS" w:hAnsi="Trebuchet MS"/>
          <w:sz w:val="24"/>
          <w:szCs w:val="24"/>
        </w:rPr>
      </w:pPr>
    </w:p>
    <w:p w14:paraId="71D009F0" w14:textId="6886AEEE" w:rsidR="002F2FE8" w:rsidRDefault="002F2FE8" w:rsidP="0064506F">
      <w:pPr>
        <w:pStyle w:val="Corpsdetexte"/>
      </w:pPr>
      <w:r w:rsidRPr="00094DDF">
        <w:rPr>
          <w:rFonts w:ascii="Trebuchet MS" w:hAnsi="Trebuchet MS"/>
        </w:rPr>
        <w:t>A cet effet, l’INERIS peut être amené à communiquer à la Société des informations et documents confidentiels.</w:t>
      </w:r>
    </w:p>
    <w:p w14:paraId="0B2E447A" w14:textId="77777777" w:rsidR="002F2FE8" w:rsidRPr="009234F0" w:rsidRDefault="002F2FE8" w:rsidP="00D4526B">
      <w:pPr>
        <w:tabs>
          <w:tab w:val="left" w:pos="4980"/>
        </w:tabs>
        <w:rPr>
          <w:rFonts w:ascii="Trebuchet MS" w:hAnsi="Trebuchet MS"/>
          <w:sz w:val="24"/>
          <w:szCs w:val="24"/>
        </w:rPr>
      </w:pPr>
    </w:p>
    <w:p w14:paraId="37FA9715" w14:textId="55F13AB1" w:rsidR="00D4526B" w:rsidRDefault="00D4526B" w:rsidP="00D4526B">
      <w:pPr>
        <w:tabs>
          <w:tab w:val="left" w:pos="4980"/>
        </w:tabs>
        <w:rPr>
          <w:rFonts w:ascii="Trebuchet MS" w:hAnsi="Trebuchet MS"/>
          <w:sz w:val="24"/>
          <w:szCs w:val="24"/>
        </w:rPr>
      </w:pPr>
      <w:r w:rsidRPr="009234F0">
        <w:rPr>
          <w:rFonts w:ascii="Trebuchet MS" w:hAnsi="Trebuchet MS"/>
          <w:sz w:val="24"/>
          <w:szCs w:val="24"/>
        </w:rPr>
        <w:t xml:space="preserve">Le présent engagement fixe les conditions </w:t>
      </w:r>
      <w:r w:rsidR="002F2FE8">
        <w:rPr>
          <w:rFonts w:ascii="Trebuchet MS" w:hAnsi="Trebuchet MS"/>
          <w:sz w:val="24"/>
          <w:szCs w:val="24"/>
        </w:rPr>
        <w:t>dans lesquelles la Société</w:t>
      </w:r>
      <w:r w:rsidRPr="009234F0">
        <w:rPr>
          <w:rFonts w:ascii="Trebuchet MS" w:hAnsi="Trebuchet MS"/>
          <w:sz w:val="24"/>
          <w:szCs w:val="24"/>
        </w:rPr>
        <w:t xml:space="preserve"> s’engage à conserver secrètes toutes les </w:t>
      </w:r>
      <w:r w:rsidR="00D41037">
        <w:rPr>
          <w:rFonts w:ascii="Trebuchet MS" w:hAnsi="Trebuchet MS"/>
          <w:sz w:val="24"/>
          <w:szCs w:val="24"/>
        </w:rPr>
        <w:t>I</w:t>
      </w:r>
      <w:r w:rsidRPr="009234F0">
        <w:rPr>
          <w:rFonts w:ascii="Trebuchet MS" w:hAnsi="Trebuchet MS"/>
          <w:sz w:val="24"/>
          <w:szCs w:val="24"/>
        </w:rPr>
        <w:t xml:space="preserve">nformations </w:t>
      </w:r>
      <w:r w:rsidR="00D41037">
        <w:rPr>
          <w:rFonts w:ascii="Trebuchet MS" w:hAnsi="Trebuchet MS"/>
          <w:sz w:val="24"/>
          <w:szCs w:val="24"/>
        </w:rPr>
        <w:t>C</w:t>
      </w:r>
      <w:r w:rsidRPr="009234F0">
        <w:rPr>
          <w:rFonts w:ascii="Trebuchet MS" w:hAnsi="Trebuchet MS"/>
          <w:sz w:val="24"/>
          <w:szCs w:val="24"/>
        </w:rPr>
        <w:t>onfidentielles, ci-après définies.</w:t>
      </w:r>
    </w:p>
    <w:p w14:paraId="2382DBC8" w14:textId="77777777" w:rsidR="00D4526B" w:rsidRDefault="00D4526B" w:rsidP="00D4526B">
      <w:pPr>
        <w:tabs>
          <w:tab w:val="left" w:pos="4980"/>
        </w:tabs>
        <w:rPr>
          <w:rFonts w:ascii="Trebuchet MS" w:hAnsi="Trebuchet MS"/>
          <w:sz w:val="24"/>
          <w:szCs w:val="24"/>
        </w:rPr>
      </w:pPr>
    </w:p>
    <w:p w14:paraId="6E364D0A" w14:textId="2B778B70" w:rsidR="00D4526B" w:rsidRDefault="00D4526B" w:rsidP="00D4526B">
      <w:pPr>
        <w:tabs>
          <w:tab w:val="left" w:pos="4980"/>
        </w:tabs>
        <w:rPr>
          <w:rFonts w:ascii="Trebuchet MS" w:hAnsi="Trebuchet MS"/>
          <w:sz w:val="24"/>
          <w:szCs w:val="24"/>
        </w:rPr>
      </w:pPr>
      <w:r w:rsidRPr="001A0476">
        <w:rPr>
          <w:rFonts w:ascii="Trebuchet MS" w:hAnsi="Trebuchet MS"/>
          <w:sz w:val="24"/>
          <w:szCs w:val="24"/>
        </w:rPr>
        <w:t>D</w:t>
      </w:r>
      <w:r w:rsidR="002F2FE8">
        <w:rPr>
          <w:rFonts w:ascii="Trebuchet MS" w:hAnsi="Trebuchet MS"/>
          <w:sz w:val="24"/>
          <w:szCs w:val="24"/>
        </w:rPr>
        <w:t>ans l’hypothèse où l’offre de la Société</w:t>
      </w:r>
      <w:r w:rsidRPr="001A0476">
        <w:rPr>
          <w:rFonts w:ascii="Trebuchet MS" w:hAnsi="Trebuchet MS"/>
          <w:sz w:val="24"/>
          <w:szCs w:val="24"/>
        </w:rPr>
        <w:t xml:space="preserve"> serait retenue, le présent </w:t>
      </w:r>
      <w:r>
        <w:rPr>
          <w:rFonts w:ascii="Trebuchet MS" w:hAnsi="Trebuchet MS"/>
          <w:sz w:val="24"/>
          <w:szCs w:val="24"/>
        </w:rPr>
        <w:t>engagement</w:t>
      </w:r>
      <w:r w:rsidRPr="001A0476">
        <w:rPr>
          <w:rFonts w:ascii="Trebuchet MS" w:hAnsi="Trebuchet MS"/>
          <w:sz w:val="24"/>
          <w:szCs w:val="24"/>
        </w:rPr>
        <w:t xml:space="preserve"> continuera de s’appliquer pendant la </w:t>
      </w:r>
      <w:r w:rsidRPr="00094DDF">
        <w:rPr>
          <w:rFonts w:ascii="Trebuchet MS" w:hAnsi="Trebuchet MS"/>
          <w:sz w:val="24"/>
          <w:szCs w:val="24"/>
        </w:rPr>
        <w:t xml:space="preserve">durée de </w:t>
      </w:r>
      <w:r w:rsidR="00560D62" w:rsidRPr="00094DDF">
        <w:rPr>
          <w:rFonts w:ascii="Trebuchet MS" w:hAnsi="Trebuchet MS"/>
          <w:sz w:val="24"/>
          <w:szCs w:val="24"/>
        </w:rPr>
        <w:t>la commande</w:t>
      </w:r>
      <w:r w:rsidRPr="001A0476">
        <w:rPr>
          <w:rFonts w:ascii="Trebuchet MS" w:hAnsi="Trebuchet MS"/>
          <w:sz w:val="24"/>
          <w:szCs w:val="24"/>
        </w:rPr>
        <w:t>.</w:t>
      </w:r>
    </w:p>
    <w:p w14:paraId="242D1DA2" w14:textId="77777777" w:rsidR="00094DDF" w:rsidRDefault="00094DDF" w:rsidP="00D4526B">
      <w:pPr>
        <w:tabs>
          <w:tab w:val="left" w:pos="4980"/>
        </w:tabs>
        <w:rPr>
          <w:rFonts w:ascii="Trebuchet MS" w:hAnsi="Trebuchet MS"/>
          <w:sz w:val="24"/>
          <w:szCs w:val="24"/>
        </w:rPr>
      </w:pPr>
    </w:p>
    <w:p w14:paraId="40B17FAB" w14:textId="77777777" w:rsidR="00D4526B" w:rsidRPr="009234F0" w:rsidRDefault="00D4526B" w:rsidP="00D4526B">
      <w:pPr>
        <w:tabs>
          <w:tab w:val="left" w:pos="4980"/>
        </w:tabs>
        <w:rPr>
          <w:rFonts w:ascii="Trebuchet MS" w:hAnsi="Trebuchet MS"/>
          <w:sz w:val="24"/>
          <w:szCs w:val="24"/>
        </w:rPr>
      </w:pPr>
    </w:p>
    <w:p w14:paraId="53F1D979" w14:textId="1EAFD075" w:rsidR="001C2D5A" w:rsidRPr="00D4526B" w:rsidRDefault="00D97A5E" w:rsidP="00D4526B">
      <w:pPr>
        <w:pStyle w:val="Corpsdetexte"/>
        <w:tabs>
          <w:tab w:val="left" w:pos="4980"/>
        </w:tabs>
        <w:rPr>
          <w:rFonts w:ascii="Trebuchet MS" w:hAnsi="Trebuchet MS"/>
          <w:b/>
          <w:i/>
          <w:color w:val="00B0F0"/>
          <w:u w:val="single"/>
        </w:rPr>
      </w:pPr>
      <w:r>
        <w:rPr>
          <w:rFonts w:ascii="Trebuchet MS" w:hAnsi="Trebuchet MS"/>
          <w:b/>
          <w:i/>
          <w:color w:val="00B0F0"/>
          <w:u w:val="single"/>
        </w:rPr>
        <w:t>Cas</w:t>
      </w:r>
      <w:r w:rsidRPr="00D4526B">
        <w:rPr>
          <w:rFonts w:ascii="Trebuchet MS" w:hAnsi="Trebuchet MS"/>
          <w:b/>
          <w:i/>
          <w:color w:val="00B0F0"/>
          <w:u w:val="single"/>
        </w:rPr>
        <w:t xml:space="preserve"> </w:t>
      </w:r>
      <w:r w:rsidR="00D4526B">
        <w:rPr>
          <w:rFonts w:ascii="Trebuchet MS" w:hAnsi="Trebuchet MS"/>
          <w:b/>
          <w:i/>
          <w:color w:val="00B0F0"/>
          <w:u w:val="single"/>
        </w:rPr>
        <w:t>2</w:t>
      </w:r>
      <w:r w:rsidR="00006396" w:rsidRPr="00D4526B">
        <w:rPr>
          <w:rFonts w:ascii="Trebuchet MS" w:hAnsi="Trebuchet MS"/>
          <w:b/>
          <w:i/>
          <w:color w:val="00B0F0"/>
          <w:u w:val="single"/>
        </w:rPr>
        <w:t xml:space="preserve"> : </w:t>
      </w:r>
      <w:r w:rsidR="001C2D5A" w:rsidRPr="00D4526B">
        <w:rPr>
          <w:rFonts w:ascii="Trebuchet MS" w:hAnsi="Trebuchet MS"/>
          <w:b/>
          <w:i/>
          <w:color w:val="00B0F0"/>
          <w:u w:val="single"/>
        </w:rPr>
        <w:t>Au sta</w:t>
      </w:r>
      <w:r w:rsidR="00006396" w:rsidRPr="00D4526B">
        <w:rPr>
          <w:rFonts w:ascii="Trebuchet MS" w:hAnsi="Trebuchet MS"/>
          <w:b/>
          <w:i/>
          <w:color w:val="00B0F0"/>
          <w:u w:val="single"/>
        </w:rPr>
        <w:t>de de la réalisation de l'étude</w:t>
      </w:r>
    </w:p>
    <w:p w14:paraId="522F4F8D" w14:textId="77777777" w:rsidR="003B0C76" w:rsidRPr="009234F0" w:rsidRDefault="003B0C76" w:rsidP="001C2D5A">
      <w:pPr>
        <w:rPr>
          <w:rFonts w:ascii="Trebuchet MS" w:hAnsi="Trebuchet MS"/>
          <w:b/>
          <w:smallCaps/>
          <w:sz w:val="24"/>
          <w:szCs w:val="24"/>
          <w:u w:val="single"/>
        </w:rPr>
      </w:pPr>
    </w:p>
    <w:p w14:paraId="1298ECA7" w14:textId="4DBAAD75" w:rsidR="00077D7C" w:rsidRDefault="00077D7C" w:rsidP="001C2D5A">
      <w:pPr>
        <w:rPr>
          <w:rFonts w:ascii="Trebuchet MS" w:hAnsi="Trebuchet MS"/>
          <w:sz w:val="24"/>
          <w:szCs w:val="24"/>
        </w:rPr>
      </w:pPr>
      <w:r w:rsidRPr="00077D7C">
        <w:rPr>
          <w:rFonts w:ascii="Trebuchet MS" w:hAnsi="Trebuchet MS"/>
          <w:sz w:val="24"/>
          <w:szCs w:val="24"/>
        </w:rPr>
        <w:t>Dans le cadre de</w:t>
      </w:r>
      <w:r>
        <w:rPr>
          <w:rFonts w:ascii="Trebuchet MS" w:hAnsi="Trebuchet MS"/>
          <w:sz w:val="24"/>
          <w:szCs w:val="24"/>
          <w:highlight w:val="yellow"/>
        </w:rPr>
        <w:t xml:space="preserve"> </w:t>
      </w:r>
      <w:r w:rsidRPr="00A50D1E">
        <w:rPr>
          <w:rFonts w:ascii="Trebuchet MS" w:hAnsi="Trebuchet MS"/>
          <w:sz w:val="24"/>
          <w:szCs w:val="24"/>
          <w:highlight w:val="yellow"/>
        </w:rPr>
        <w:t xml:space="preserve">… </w:t>
      </w:r>
      <w:r w:rsidRPr="00A50D1E">
        <w:rPr>
          <w:rFonts w:ascii="Trebuchet MS" w:hAnsi="Trebuchet MS"/>
          <w:i/>
          <w:sz w:val="24"/>
          <w:szCs w:val="24"/>
          <w:highlight w:val="yellow"/>
        </w:rPr>
        <w:t>(</w:t>
      </w:r>
      <w:r w:rsidRPr="00094DDF">
        <w:rPr>
          <w:rFonts w:ascii="Trebuchet MS" w:hAnsi="Trebuchet MS"/>
          <w:i/>
          <w:sz w:val="20"/>
          <w:highlight w:val="yellow"/>
        </w:rPr>
        <w:t xml:space="preserve">sujet de l’étude, </w:t>
      </w:r>
      <w:r w:rsidR="00BC36B9">
        <w:rPr>
          <w:rFonts w:ascii="Trebuchet MS" w:hAnsi="Trebuchet MS"/>
          <w:i/>
          <w:sz w:val="20"/>
          <w:highlight w:val="yellow"/>
        </w:rPr>
        <w:t xml:space="preserve">nomination </w:t>
      </w:r>
      <w:r w:rsidRPr="00094DDF">
        <w:rPr>
          <w:rFonts w:ascii="Trebuchet MS" w:hAnsi="Trebuchet MS"/>
          <w:i/>
          <w:sz w:val="20"/>
          <w:highlight w:val="yellow"/>
        </w:rPr>
        <w:t>des travaux, des prestations, du matériel, des consommables, des fournitures achetés</w:t>
      </w:r>
      <w:r w:rsidRPr="00A50D1E">
        <w:rPr>
          <w:rFonts w:ascii="Trebuchet MS" w:hAnsi="Trebuchet MS"/>
          <w:i/>
          <w:sz w:val="24"/>
          <w:szCs w:val="24"/>
          <w:highlight w:val="yellow"/>
        </w:rPr>
        <w:t>)</w:t>
      </w:r>
      <w:r w:rsidRPr="00A50D1E">
        <w:rPr>
          <w:rFonts w:ascii="Trebuchet MS" w:hAnsi="Trebuchet MS"/>
          <w:sz w:val="24"/>
          <w:szCs w:val="24"/>
          <w:highlight w:val="yellow"/>
        </w:rPr>
        <w:t xml:space="preserve"> </w:t>
      </w:r>
      <w:r w:rsidRPr="00A06805">
        <w:rPr>
          <w:rFonts w:ascii="Trebuchet MS" w:hAnsi="Trebuchet MS"/>
          <w:sz w:val="24"/>
          <w:szCs w:val="24"/>
        </w:rPr>
        <w:t>(ci-après dénommé « le Produit »)</w:t>
      </w:r>
      <w:r>
        <w:rPr>
          <w:rFonts w:ascii="Trebuchet MS" w:hAnsi="Trebuchet MS"/>
          <w:sz w:val="24"/>
          <w:szCs w:val="24"/>
        </w:rPr>
        <w:t xml:space="preserve"> acheté par l’Ineris (commande n° </w:t>
      </w:r>
      <w:r w:rsidRPr="00077D7C">
        <w:rPr>
          <w:rFonts w:ascii="Trebuchet MS" w:hAnsi="Trebuchet MS"/>
          <w:sz w:val="24"/>
          <w:szCs w:val="24"/>
          <w:highlight w:val="yellow"/>
        </w:rPr>
        <w:t>….</w:t>
      </w:r>
      <w:r>
        <w:rPr>
          <w:rFonts w:ascii="Trebuchet MS" w:hAnsi="Trebuchet MS"/>
          <w:sz w:val="24"/>
          <w:szCs w:val="24"/>
        </w:rPr>
        <w:t xml:space="preserve"> </w:t>
      </w:r>
      <w:proofErr w:type="gramStart"/>
      <w:r>
        <w:rPr>
          <w:rFonts w:ascii="Trebuchet MS" w:hAnsi="Trebuchet MS"/>
          <w:sz w:val="24"/>
          <w:szCs w:val="24"/>
        </w:rPr>
        <w:t>en</w:t>
      </w:r>
      <w:proofErr w:type="gramEnd"/>
      <w:r>
        <w:rPr>
          <w:rFonts w:ascii="Trebuchet MS" w:hAnsi="Trebuchet MS"/>
          <w:sz w:val="24"/>
          <w:szCs w:val="24"/>
        </w:rPr>
        <w:t xml:space="preserve"> date du </w:t>
      </w:r>
      <w:r w:rsidRPr="00077D7C">
        <w:rPr>
          <w:rFonts w:ascii="Trebuchet MS" w:hAnsi="Trebuchet MS"/>
          <w:sz w:val="24"/>
          <w:szCs w:val="24"/>
          <w:highlight w:val="yellow"/>
        </w:rPr>
        <w:t>……</w:t>
      </w:r>
      <w:r>
        <w:rPr>
          <w:rFonts w:ascii="Trebuchet MS" w:hAnsi="Trebuchet MS"/>
          <w:sz w:val="24"/>
          <w:szCs w:val="24"/>
        </w:rPr>
        <w:t>.) auprès de la Société</w:t>
      </w:r>
      <w:r w:rsidRPr="00A806AB">
        <w:rPr>
          <w:rFonts w:ascii="Trebuchet MS" w:hAnsi="Trebuchet MS"/>
          <w:szCs w:val="24"/>
          <w:highlight w:val="yellow"/>
        </w:rPr>
        <w:t>… (</w:t>
      </w:r>
      <w:r w:rsidRPr="00094DDF">
        <w:rPr>
          <w:rFonts w:ascii="Trebuchet MS" w:hAnsi="Trebuchet MS"/>
          <w:i/>
          <w:sz w:val="20"/>
          <w:highlight w:val="yellow"/>
        </w:rPr>
        <w:t>nom, forme juridique, numéro RCS et adresse de la société</w:t>
      </w:r>
      <w:r w:rsidRPr="00A806AB">
        <w:rPr>
          <w:rFonts w:ascii="Trebuchet MS" w:hAnsi="Trebuchet MS"/>
          <w:szCs w:val="24"/>
          <w:highlight w:val="yellow"/>
        </w:rPr>
        <w:t>) ….</w:t>
      </w:r>
      <w:r w:rsidRPr="00A806AB">
        <w:rPr>
          <w:rFonts w:ascii="Trebuchet MS" w:hAnsi="Trebuchet MS"/>
          <w:szCs w:val="24"/>
        </w:rPr>
        <w:t xml:space="preserve"> (</w:t>
      </w:r>
      <w:r w:rsidRPr="00077D7C">
        <w:rPr>
          <w:rFonts w:ascii="Trebuchet MS" w:hAnsi="Trebuchet MS"/>
          <w:sz w:val="24"/>
          <w:szCs w:val="24"/>
        </w:rPr>
        <w:t>ci-après désignée la Société), l’Ineris va être amené à fournir à la Société des informations et documents confidentiels.</w:t>
      </w:r>
    </w:p>
    <w:p w14:paraId="28FA7539" w14:textId="77777777" w:rsidR="00077D7C" w:rsidRDefault="00077D7C" w:rsidP="001C2D5A">
      <w:pPr>
        <w:rPr>
          <w:rFonts w:ascii="Trebuchet MS" w:hAnsi="Trebuchet MS"/>
          <w:sz w:val="24"/>
          <w:szCs w:val="24"/>
        </w:rPr>
      </w:pPr>
    </w:p>
    <w:p w14:paraId="5C5F026F" w14:textId="401F937A" w:rsidR="001C2D5A" w:rsidRPr="009234F0" w:rsidRDefault="001C2D5A" w:rsidP="001C2D5A">
      <w:pPr>
        <w:tabs>
          <w:tab w:val="left" w:pos="4980"/>
        </w:tabs>
        <w:rPr>
          <w:rFonts w:ascii="Trebuchet MS" w:hAnsi="Trebuchet MS"/>
          <w:sz w:val="24"/>
          <w:szCs w:val="24"/>
        </w:rPr>
      </w:pPr>
      <w:r w:rsidRPr="009234F0">
        <w:rPr>
          <w:rFonts w:ascii="Trebuchet MS" w:hAnsi="Trebuchet MS"/>
          <w:sz w:val="24"/>
          <w:szCs w:val="24"/>
        </w:rPr>
        <w:t>Le présent engagement fixe les condit</w:t>
      </w:r>
      <w:r w:rsidR="002F2FE8">
        <w:rPr>
          <w:rFonts w:ascii="Trebuchet MS" w:hAnsi="Trebuchet MS"/>
          <w:sz w:val="24"/>
          <w:szCs w:val="24"/>
        </w:rPr>
        <w:t>ions dans lesquelles la Société</w:t>
      </w:r>
      <w:r w:rsidRPr="009234F0">
        <w:rPr>
          <w:rFonts w:ascii="Trebuchet MS" w:hAnsi="Trebuchet MS"/>
          <w:sz w:val="24"/>
          <w:szCs w:val="24"/>
        </w:rPr>
        <w:t xml:space="preserve"> s’engage à conserver secrètes toutes les </w:t>
      </w:r>
      <w:r w:rsidR="00D41037">
        <w:rPr>
          <w:rFonts w:ascii="Trebuchet MS" w:hAnsi="Trebuchet MS"/>
          <w:sz w:val="24"/>
          <w:szCs w:val="24"/>
        </w:rPr>
        <w:t>I</w:t>
      </w:r>
      <w:r w:rsidRPr="009234F0">
        <w:rPr>
          <w:rFonts w:ascii="Trebuchet MS" w:hAnsi="Trebuchet MS"/>
          <w:sz w:val="24"/>
          <w:szCs w:val="24"/>
        </w:rPr>
        <w:t xml:space="preserve">nformations </w:t>
      </w:r>
      <w:r w:rsidR="00D41037">
        <w:rPr>
          <w:rFonts w:ascii="Trebuchet MS" w:hAnsi="Trebuchet MS"/>
          <w:sz w:val="24"/>
          <w:szCs w:val="24"/>
        </w:rPr>
        <w:t>C</w:t>
      </w:r>
      <w:r w:rsidRPr="009234F0">
        <w:rPr>
          <w:rFonts w:ascii="Trebuchet MS" w:hAnsi="Trebuchet MS"/>
          <w:sz w:val="24"/>
          <w:szCs w:val="24"/>
        </w:rPr>
        <w:t>onfidentielles, ci-après définies.</w:t>
      </w:r>
    </w:p>
    <w:p w14:paraId="6EA06CB7" w14:textId="77777777" w:rsidR="003B0C76" w:rsidRPr="009234F0" w:rsidRDefault="003B0C76">
      <w:pPr>
        <w:rPr>
          <w:rFonts w:ascii="Trebuchet MS" w:hAnsi="Trebuchet MS"/>
          <w:sz w:val="24"/>
          <w:szCs w:val="24"/>
        </w:rPr>
      </w:pPr>
    </w:p>
    <w:p w14:paraId="0CB4EF50" w14:textId="484048A5" w:rsidR="001C2D5A" w:rsidRPr="009234F0" w:rsidRDefault="001C2D5A">
      <w:pPr>
        <w:rPr>
          <w:rFonts w:ascii="Trebuchet MS" w:hAnsi="Trebuchet MS"/>
          <w:sz w:val="24"/>
          <w:szCs w:val="24"/>
        </w:rPr>
      </w:pPr>
    </w:p>
    <w:p w14:paraId="4EAB9864" w14:textId="16698AD0" w:rsidR="001C2D5A" w:rsidRPr="00D4526B" w:rsidRDefault="00D97A5E" w:rsidP="00D4526B">
      <w:pPr>
        <w:pStyle w:val="Corpsdetexte"/>
        <w:tabs>
          <w:tab w:val="left" w:pos="4980"/>
        </w:tabs>
        <w:rPr>
          <w:rFonts w:ascii="Trebuchet MS" w:hAnsi="Trebuchet MS"/>
          <w:b/>
          <w:i/>
          <w:color w:val="00B0F0"/>
          <w:u w:val="single"/>
        </w:rPr>
      </w:pPr>
      <w:bookmarkStart w:id="4" w:name="_Hlk535400375"/>
      <w:r>
        <w:rPr>
          <w:rFonts w:ascii="Trebuchet MS" w:hAnsi="Trebuchet MS"/>
          <w:b/>
          <w:i/>
          <w:color w:val="00B0F0"/>
          <w:u w:val="single"/>
        </w:rPr>
        <w:t>Cas</w:t>
      </w:r>
      <w:r w:rsidRPr="00D4526B">
        <w:rPr>
          <w:rFonts w:ascii="Trebuchet MS" w:hAnsi="Trebuchet MS"/>
          <w:b/>
          <w:i/>
          <w:color w:val="00B0F0"/>
          <w:u w:val="single"/>
        </w:rPr>
        <w:t xml:space="preserve"> </w:t>
      </w:r>
      <w:r w:rsidR="001C2D5A" w:rsidRPr="00D4526B">
        <w:rPr>
          <w:rFonts w:ascii="Trebuchet MS" w:hAnsi="Trebuchet MS"/>
          <w:b/>
          <w:i/>
          <w:color w:val="00B0F0"/>
          <w:u w:val="single"/>
        </w:rPr>
        <w:t>3 </w:t>
      </w:r>
      <w:r w:rsidR="00006396" w:rsidRPr="00D4526B">
        <w:rPr>
          <w:rFonts w:ascii="Trebuchet MS" w:hAnsi="Trebuchet MS"/>
          <w:b/>
          <w:i/>
          <w:color w:val="00B0F0"/>
          <w:u w:val="single"/>
        </w:rPr>
        <w:t xml:space="preserve">: Réponse à </w:t>
      </w:r>
      <w:r w:rsidR="0064506F">
        <w:rPr>
          <w:rFonts w:ascii="Trebuchet MS" w:hAnsi="Trebuchet MS"/>
          <w:b/>
          <w:i/>
          <w:color w:val="00B0F0"/>
          <w:u w:val="single"/>
        </w:rPr>
        <w:t>un</w:t>
      </w:r>
      <w:r w:rsidR="00006396" w:rsidRPr="00D4526B">
        <w:rPr>
          <w:rFonts w:ascii="Trebuchet MS" w:hAnsi="Trebuchet MS"/>
          <w:b/>
          <w:i/>
          <w:color w:val="00B0F0"/>
          <w:u w:val="single"/>
        </w:rPr>
        <w:t xml:space="preserve"> appel d'offre</w:t>
      </w:r>
    </w:p>
    <w:p w14:paraId="28020B06" w14:textId="77777777" w:rsidR="001C2D5A" w:rsidRPr="009234F0" w:rsidRDefault="001C2D5A" w:rsidP="001C2D5A">
      <w:pPr>
        <w:tabs>
          <w:tab w:val="left" w:pos="4980"/>
        </w:tabs>
        <w:rPr>
          <w:rFonts w:ascii="Trebuchet MS" w:hAnsi="Trebuchet MS"/>
          <w:b/>
          <w:sz w:val="24"/>
          <w:szCs w:val="24"/>
          <w:u w:val="single"/>
        </w:rPr>
      </w:pPr>
    </w:p>
    <w:p w14:paraId="716D9EB9" w14:textId="69FEF8B8" w:rsidR="001C2D5A" w:rsidRPr="009234F0" w:rsidRDefault="001C2D5A" w:rsidP="001C2D5A">
      <w:pPr>
        <w:tabs>
          <w:tab w:val="left" w:pos="4980"/>
        </w:tabs>
        <w:rPr>
          <w:rFonts w:ascii="Trebuchet MS" w:hAnsi="Trebuchet MS"/>
          <w:sz w:val="24"/>
          <w:szCs w:val="24"/>
        </w:rPr>
      </w:pPr>
      <w:r w:rsidRPr="009234F0">
        <w:rPr>
          <w:rFonts w:ascii="Trebuchet MS" w:hAnsi="Trebuchet MS"/>
          <w:sz w:val="24"/>
          <w:szCs w:val="24"/>
        </w:rPr>
        <w:t xml:space="preserve">Dans le cadre de </w:t>
      </w:r>
      <w:r w:rsidRPr="00A50D1E">
        <w:rPr>
          <w:rFonts w:ascii="Trebuchet MS" w:hAnsi="Trebuchet MS"/>
          <w:sz w:val="24"/>
          <w:szCs w:val="24"/>
        </w:rPr>
        <w:t xml:space="preserve">l’appel d’offre initié par </w:t>
      </w:r>
      <w:proofErr w:type="gramStart"/>
      <w:r w:rsidRPr="00A50D1E">
        <w:rPr>
          <w:rFonts w:ascii="Trebuchet MS" w:hAnsi="Trebuchet MS"/>
          <w:sz w:val="24"/>
          <w:szCs w:val="24"/>
        </w:rPr>
        <w:t>l’INERIS ,</w:t>
      </w:r>
      <w:proofErr w:type="gramEnd"/>
      <w:r w:rsidRPr="00A50D1E">
        <w:rPr>
          <w:rFonts w:ascii="Trebuchet MS" w:hAnsi="Trebuchet MS"/>
          <w:sz w:val="24"/>
          <w:szCs w:val="24"/>
        </w:rPr>
        <w:t xml:space="preserve"> référencé </w:t>
      </w:r>
      <w:r w:rsidRPr="00A50D1E">
        <w:rPr>
          <w:rFonts w:ascii="Trebuchet MS" w:hAnsi="Trebuchet MS"/>
          <w:sz w:val="24"/>
          <w:szCs w:val="24"/>
          <w:highlight w:val="yellow"/>
        </w:rPr>
        <w:t>………....</w:t>
      </w:r>
      <w:r w:rsidRPr="00A50D1E">
        <w:rPr>
          <w:rFonts w:ascii="Trebuchet MS" w:hAnsi="Trebuchet MS"/>
          <w:sz w:val="24"/>
          <w:szCs w:val="24"/>
        </w:rPr>
        <w:t xml:space="preserve">, portant sur </w:t>
      </w:r>
      <w:r w:rsidRPr="00A50D1E">
        <w:rPr>
          <w:rFonts w:ascii="Trebuchet MS" w:hAnsi="Trebuchet MS"/>
          <w:sz w:val="24"/>
          <w:szCs w:val="24"/>
          <w:highlight w:val="yellow"/>
        </w:rPr>
        <w:t xml:space="preserve">… </w:t>
      </w:r>
      <w:r w:rsidRPr="00A50D1E">
        <w:rPr>
          <w:rFonts w:ascii="Trebuchet MS" w:hAnsi="Trebuchet MS"/>
          <w:i/>
          <w:sz w:val="24"/>
          <w:szCs w:val="24"/>
          <w:highlight w:val="yellow"/>
        </w:rPr>
        <w:t>(sujet de l’étude ou objet de la prestation)</w:t>
      </w:r>
      <w:r w:rsidRPr="00A50D1E">
        <w:rPr>
          <w:rFonts w:ascii="Trebuchet MS" w:hAnsi="Trebuchet MS"/>
          <w:sz w:val="24"/>
          <w:szCs w:val="24"/>
          <w:highlight w:val="yellow"/>
        </w:rPr>
        <w:t xml:space="preserve"> ……...</w:t>
      </w:r>
      <w:r w:rsidR="001A0476">
        <w:rPr>
          <w:rFonts w:ascii="Trebuchet MS" w:hAnsi="Trebuchet MS"/>
          <w:sz w:val="24"/>
          <w:szCs w:val="24"/>
        </w:rPr>
        <w:t xml:space="preserve"> </w:t>
      </w:r>
      <w:r w:rsidR="001A0476" w:rsidRPr="001A0476">
        <w:rPr>
          <w:rFonts w:ascii="Trebuchet MS" w:hAnsi="Trebuchet MS"/>
          <w:sz w:val="24"/>
          <w:szCs w:val="24"/>
        </w:rPr>
        <w:t xml:space="preserve">(ci-après dénommé </w:t>
      </w:r>
      <w:r w:rsidR="00BB37EC" w:rsidRPr="001A0476">
        <w:rPr>
          <w:rFonts w:ascii="Trebuchet MS" w:hAnsi="Trebuchet MS"/>
          <w:sz w:val="24"/>
          <w:szCs w:val="24"/>
        </w:rPr>
        <w:t>l</w:t>
      </w:r>
      <w:r w:rsidR="00BB37EC">
        <w:rPr>
          <w:rFonts w:ascii="Trebuchet MS" w:hAnsi="Trebuchet MS"/>
          <w:sz w:val="24"/>
          <w:szCs w:val="24"/>
        </w:rPr>
        <w:t>e Produit</w:t>
      </w:r>
      <w:r w:rsidR="001A0476" w:rsidRPr="001A0476">
        <w:rPr>
          <w:rFonts w:ascii="Trebuchet MS" w:hAnsi="Trebuchet MS"/>
          <w:sz w:val="24"/>
          <w:szCs w:val="24"/>
        </w:rPr>
        <w:t>)</w:t>
      </w:r>
      <w:r w:rsidR="002F2FE8">
        <w:rPr>
          <w:rFonts w:ascii="Trebuchet MS" w:hAnsi="Trebuchet MS"/>
          <w:sz w:val="24"/>
          <w:szCs w:val="24"/>
        </w:rPr>
        <w:t>, l’INERIS fournit à la Société</w:t>
      </w:r>
      <w:r w:rsidRPr="00A50D1E">
        <w:rPr>
          <w:rFonts w:ascii="Trebuchet MS" w:hAnsi="Trebuchet MS"/>
          <w:sz w:val="24"/>
          <w:szCs w:val="24"/>
        </w:rPr>
        <w:t xml:space="preserve"> des informations et documents confidentiels.</w:t>
      </w:r>
    </w:p>
    <w:p w14:paraId="156F0C3B" w14:textId="77777777" w:rsidR="001C2D5A" w:rsidRPr="009234F0" w:rsidRDefault="001C2D5A" w:rsidP="001C2D5A">
      <w:pPr>
        <w:tabs>
          <w:tab w:val="left" w:pos="4980"/>
        </w:tabs>
        <w:rPr>
          <w:rFonts w:ascii="Trebuchet MS" w:hAnsi="Trebuchet MS"/>
          <w:sz w:val="24"/>
          <w:szCs w:val="24"/>
        </w:rPr>
      </w:pPr>
    </w:p>
    <w:p w14:paraId="6034F1FF" w14:textId="061F4A71" w:rsidR="001C2D5A" w:rsidRPr="009234F0" w:rsidRDefault="001C2D5A" w:rsidP="001C2D5A">
      <w:pPr>
        <w:pStyle w:val="Corpsdetexte"/>
        <w:rPr>
          <w:rFonts w:ascii="Trebuchet MS" w:hAnsi="Trebuchet MS"/>
          <w:szCs w:val="24"/>
        </w:rPr>
      </w:pPr>
      <w:r w:rsidRPr="009234F0">
        <w:rPr>
          <w:rFonts w:ascii="Trebuchet MS" w:hAnsi="Trebuchet MS"/>
          <w:szCs w:val="24"/>
        </w:rPr>
        <w:t xml:space="preserve">Le présent engagement fixe les conditions dans lesquelles </w:t>
      </w:r>
      <w:bookmarkStart w:id="5" w:name="_Hlk491249353"/>
      <w:r w:rsidR="002F2FE8">
        <w:rPr>
          <w:rFonts w:ascii="Trebuchet MS" w:hAnsi="Trebuchet MS"/>
          <w:szCs w:val="24"/>
        </w:rPr>
        <w:t>la Société</w:t>
      </w:r>
      <w:r w:rsidRPr="009234F0">
        <w:rPr>
          <w:rFonts w:ascii="Trebuchet MS" w:hAnsi="Trebuchet MS"/>
          <w:szCs w:val="24"/>
        </w:rPr>
        <w:t xml:space="preserve"> </w:t>
      </w:r>
      <w:bookmarkEnd w:id="5"/>
      <w:r w:rsidRPr="009234F0">
        <w:rPr>
          <w:rFonts w:ascii="Trebuchet MS" w:hAnsi="Trebuchet MS"/>
          <w:szCs w:val="24"/>
        </w:rPr>
        <w:t xml:space="preserve">s’engage à conserver secrètes toutes les </w:t>
      </w:r>
      <w:r w:rsidR="00D41037">
        <w:rPr>
          <w:rFonts w:ascii="Trebuchet MS" w:hAnsi="Trebuchet MS"/>
          <w:szCs w:val="24"/>
        </w:rPr>
        <w:t>I</w:t>
      </w:r>
      <w:r w:rsidRPr="009234F0">
        <w:rPr>
          <w:rFonts w:ascii="Trebuchet MS" w:hAnsi="Trebuchet MS"/>
          <w:szCs w:val="24"/>
        </w:rPr>
        <w:t xml:space="preserve">nformations </w:t>
      </w:r>
      <w:r w:rsidR="00D41037">
        <w:rPr>
          <w:rFonts w:ascii="Trebuchet MS" w:hAnsi="Trebuchet MS"/>
          <w:szCs w:val="24"/>
        </w:rPr>
        <w:t>C</w:t>
      </w:r>
      <w:r w:rsidRPr="009234F0">
        <w:rPr>
          <w:rFonts w:ascii="Trebuchet MS" w:hAnsi="Trebuchet MS"/>
          <w:szCs w:val="24"/>
        </w:rPr>
        <w:t>onfidentielles, ci-après définies, que l’INERIS se</w:t>
      </w:r>
      <w:r w:rsidR="002F2FE8">
        <w:rPr>
          <w:rFonts w:ascii="Trebuchet MS" w:hAnsi="Trebuchet MS"/>
          <w:szCs w:val="24"/>
        </w:rPr>
        <w:t>ra amené à fournir à la Société</w:t>
      </w:r>
      <w:r w:rsidRPr="009234F0">
        <w:rPr>
          <w:rFonts w:ascii="Trebuchet MS" w:hAnsi="Trebuchet MS"/>
          <w:szCs w:val="24"/>
        </w:rPr>
        <w:t xml:space="preserve"> afin </w:t>
      </w:r>
      <w:r w:rsidR="00BB37EC">
        <w:rPr>
          <w:rFonts w:ascii="Trebuchet MS" w:hAnsi="Trebuchet MS"/>
          <w:szCs w:val="24"/>
        </w:rPr>
        <w:t>qu’elle puisse</w:t>
      </w:r>
      <w:r w:rsidR="00BB37EC" w:rsidRPr="009234F0">
        <w:rPr>
          <w:rFonts w:ascii="Trebuchet MS" w:hAnsi="Trebuchet MS"/>
          <w:szCs w:val="24"/>
        </w:rPr>
        <w:t xml:space="preserve"> </w:t>
      </w:r>
      <w:r w:rsidRPr="009234F0">
        <w:rPr>
          <w:rFonts w:ascii="Trebuchet MS" w:hAnsi="Trebuchet MS"/>
          <w:szCs w:val="24"/>
        </w:rPr>
        <w:t>répondre à l'appel d'offre.</w:t>
      </w:r>
    </w:p>
    <w:p w14:paraId="6A34B72D" w14:textId="77777777" w:rsidR="001C2D5A" w:rsidRPr="009234F0" w:rsidRDefault="001C2D5A" w:rsidP="001C2D5A">
      <w:pPr>
        <w:pStyle w:val="Corpsdetexte"/>
        <w:rPr>
          <w:rFonts w:ascii="Trebuchet MS" w:hAnsi="Trebuchet MS"/>
          <w:szCs w:val="24"/>
        </w:rPr>
      </w:pPr>
    </w:p>
    <w:p w14:paraId="57A6FC02" w14:textId="5AC60B25" w:rsidR="001C2D5A" w:rsidRPr="009234F0" w:rsidRDefault="001C2D5A" w:rsidP="001C2D5A">
      <w:pPr>
        <w:tabs>
          <w:tab w:val="left" w:pos="4980"/>
        </w:tabs>
        <w:rPr>
          <w:rFonts w:ascii="Trebuchet MS" w:hAnsi="Trebuchet MS"/>
          <w:sz w:val="24"/>
          <w:szCs w:val="24"/>
          <w:u w:val="single"/>
        </w:rPr>
      </w:pPr>
      <w:r w:rsidRPr="009234F0">
        <w:rPr>
          <w:rFonts w:ascii="Trebuchet MS" w:hAnsi="Trebuchet MS"/>
          <w:sz w:val="24"/>
          <w:szCs w:val="24"/>
        </w:rPr>
        <w:t>Dans l’hypothèse où l’o</w:t>
      </w:r>
      <w:r w:rsidR="002F2FE8">
        <w:rPr>
          <w:rFonts w:ascii="Trebuchet MS" w:hAnsi="Trebuchet MS"/>
          <w:sz w:val="24"/>
          <w:szCs w:val="24"/>
        </w:rPr>
        <w:t>ffre de la Société</w:t>
      </w:r>
      <w:r w:rsidRPr="009234F0">
        <w:rPr>
          <w:rFonts w:ascii="Trebuchet MS" w:hAnsi="Trebuchet MS"/>
          <w:sz w:val="24"/>
          <w:szCs w:val="24"/>
        </w:rPr>
        <w:t xml:space="preserve"> serait retenue, le présent engagement continuera de s’appliquer pendant la durée </w:t>
      </w:r>
      <w:r w:rsidR="00077D7C">
        <w:rPr>
          <w:rFonts w:ascii="Trebuchet MS" w:hAnsi="Trebuchet MS"/>
          <w:sz w:val="24"/>
          <w:szCs w:val="24"/>
        </w:rPr>
        <w:t>de la commande</w:t>
      </w:r>
      <w:r w:rsidRPr="009234F0">
        <w:rPr>
          <w:rFonts w:ascii="Trebuchet MS" w:hAnsi="Trebuchet MS"/>
          <w:sz w:val="24"/>
          <w:szCs w:val="24"/>
        </w:rPr>
        <w:t xml:space="preserve">. </w:t>
      </w:r>
      <w:r w:rsidRPr="009234F0">
        <w:rPr>
          <w:rFonts w:ascii="Trebuchet MS" w:hAnsi="Trebuchet MS"/>
          <w:sz w:val="24"/>
          <w:szCs w:val="24"/>
          <w:u w:val="single"/>
        </w:rPr>
        <w:t xml:space="preserve"> </w:t>
      </w:r>
    </w:p>
    <w:bookmarkEnd w:id="4"/>
    <w:p w14:paraId="272083D3" w14:textId="3A52125B" w:rsidR="00C35E41" w:rsidRDefault="00C35E41" w:rsidP="00C35E41">
      <w:pPr>
        <w:jc w:val="center"/>
        <w:rPr>
          <w:rFonts w:ascii="Trebuchet MS" w:hAnsi="Trebuchet MS"/>
          <w:color w:val="00B0F0"/>
          <w:szCs w:val="24"/>
        </w:rPr>
      </w:pPr>
    </w:p>
    <w:p w14:paraId="6BA23C89" w14:textId="77777777" w:rsidR="00272296" w:rsidRDefault="002B631A" w:rsidP="00272296">
      <w:pPr>
        <w:tabs>
          <w:tab w:val="left" w:pos="4980"/>
        </w:tabs>
        <w:spacing w:line="276" w:lineRule="auto"/>
        <w:ind w:right="-852"/>
        <w:rPr>
          <w:rFonts w:ascii="Trebuchet MS" w:hAnsi="Trebuchet MS"/>
          <w:color w:val="00B0F0"/>
          <w:szCs w:val="24"/>
        </w:rPr>
      </w:pPr>
      <w:bookmarkStart w:id="6" w:name="_Hlk5264770"/>
      <w:r>
        <w:rPr>
          <w:rFonts w:ascii="Trebuchet MS" w:hAnsi="Trebuchet MS"/>
          <w:color w:val="00B0F0"/>
          <w:szCs w:val="24"/>
        </w:rPr>
        <w:pict w14:anchorId="7E979652">
          <v:rect id="_x0000_i1027" style="width:342.35pt;height:8.2pt" o:hrpct="690" o:hralign="right" o:hrstd="t" o:hrnoshade="t" o:hr="t" fillcolor="#00b0f0" stroked="f"/>
        </w:pict>
      </w:r>
      <w:bookmarkEnd w:id="6"/>
    </w:p>
    <w:p w14:paraId="49F9564B" w14:textId="77777777" w:rsidR="00272296" w:rsidRPr="00201855" w:rsidRDefault="00272296" w:rsidP="00272296">
      <w:pPr>
        <w:tabs>
          <w:tab w:val="left" w:pos="4980"/>
        </w:tabs>
        <w:spacing w:line="276" w:lineRule="auto"/>
        <w:ind w:right="-852"/>
        <w:jc w:val="right"/>
        <w:rPr>
          <w:rFonts w:ascii="Trebuchet MS" w:hAnsi="Trebuchet MS"/>
          <w:b/>
          <w:i/>
          <w:color w:val="00B0F0"/>
          <w:szCs w:val="24"/>
        </w:rPr>
      </w:pPr>
      <w:bookmarkStart w:id="7" w:name="_Hlk5264777"/>
      <w:r w:rsidRPr="00A067EF">
        <w:rPr>
          <w:rFonts w:ascii="Trebuchet MS" w:hAnsi="Trebuchet MS"/>
          <w:b/>
          <w:i/>
          <w:color w:val="00B0F0"/>
          <w:szCs w:val="24"/>
        </w:rPr>
        <w:t>FIN CHOIX</w:t>
      </w:r>
      <w:bookmarkEnd w:id="7"/>
    </w:p>
    <w:p w14:paraId="7D706544" w14:textId="77777777" w:rsidR="00272296" w:rsidRDefault="002B631A" w:rsidP="00272296">
      <w:pPr>
        <w:ind w:left="-851" w:right="-852"/>
        <w:jc w:val="center"/>
        <w:rPr>
          <w:rFonts w:ascii="Trebuchet MS" w:hAnsi="Trebuchet MS"/>
          <w:color w:val="00B0F0"/>
          <w:szCs w:val="24"/>
        </w:rPr>
      </w:pPr>
      <w:bookmarkStart w:id="8" w:name="_Hlk5264784"/>
      <w:r>
        <w:rPr>
          <w:rFonts w:ascii="Trebuchet MS" w:hAnsi="Trebuchet MS"/>
          <w:color w:val="00B0F0"/>
          <w:szCs w:val="24"/>
        </w:rPr>
        <w:pict w14:anchorId="186EBF01">
          <v:rect id="_x0000_i1028" style="width:531.6pt;height:8.2pt" o:hralign="center" o:hrstd="t" o:hrnoshade="t" o:hr="t" fillcolor="#00b0f0" stroked="f"/>
        </w:pict>
      </w:r>
      <w:bookmarkEnd w:id="8"/>
    </w:p>
    <w:p w14:paraId="79971308" w14:textId="7D638091" w:rsidR="00272296" w:rsidRDefault="00272296" w:rsidP="00C35E41">
      <w:pPr>
        <w:jc w:val="center"/>
        <w:rPr>
          <w:rFonts w:ascii="Trebuchet MS" w:hAnsi="Trebuchet MS"/>
          <w:color w:val="00B0F0"/>
          <w:sz w:val="24"/>
          <w:szCs w:val="24"/>
        </w:rPr>
      </w:pPr>
    </w:p>
    <w:p w14:paraId="6D482B24" w14:textId="77777777" w:rsidR="00272296" w:rsidRDefault="00272296" w:rsidP="00C35E41">
      <w:pPr>
        <w:jc w:val="center"/>
        <w:rPr>
          <w:rFonts w:ascii="Trebuchet MS" w:hAnsi="Trebuchet MS"/>
          <w:color w:val="00B0F0"/>
          <w:sz w:val="24"/>
          <w:szCs w:val="24"/>
        </w:rPr>
      </w:pPr>
    </w:p>
    <w:p w14:paraId="6E4EA073" w14:textId="54931071" w:rsidR="001C2D5A" w:rsidRDefault="001C2D5A">
      <w:pPr>
        <w:rPr>
          <w:rFonts w:ascii="Trebuchet MS" w:hAnsi="Trebuchet MS"/>
          <w:sz w:val="24"/>
        </w:rPr>
      </w:pPr>
    </w:p>
    <w:p w14:paraId="052C78DA" w14:textId="77777777" w:rsidR="003B0C76" w:rsidRDefault="003B0C76">
      <w:pPr>
        <w:rPr>
          <w:rFonts w:ascii="Trebuchet MS" w:hAnsi="Trebuchet MS"/>
          <w:sz w:val="24"/>
        </w:rPr>
      </w:pPr>
    </w:p>
    <w:p w14:paraId="1624F33A" w14:textId="77777777" w:rsidR="003B0C76" w:rsidRDefault="003B0C76">
      <w:pPr>
        <w:rPr>
          <w:rFonts w:ascii="Trebuchet MS" w:hAnsi="Trebuchet MS"/>
          <w:sz w:val="24"/>
        </w:rPr>
      </w:pPr>
    </w:p>
    <w:p w14:paraId="2293BC1B" w14:textId="0A85FD8C" w:rsidR="003B0C76" w:rsidRDefault="00BE3E11" w:rsidP="00B80B49">
      <w:pPr>
        <w:pStyle w:val="Titre4"/>
        <w:numPr>
          <w:ilvl w:val="0"/>
          <w:numId w:val="9"/>
        </w:numPr>
        <w:tabs>
          <w:tab w:val="clear" w:pos="4980"/>
          <w:tab w:val="left" w:pos="1701"/>
        </w:tabs>
        <w:rPr>
          <w:rFonts w:ascii="Trebuchet MS" w:hAnsi="Trebuchet MS"/>
        </w:rPr>
      </w:pPr>
      <w:r>
        <w:rPr>
          <w:rFonts w:ascii="Trebuchet MS" w:hAnsi="Trebuchet MS"/>
        </w:rPr>
        <w:t xml:space="preserve">DEFINITION </w:t>
      </w:r>
    </w:p>
    <w:p w14:paraId="18A42EF4" w14:textId="0392EECF" w:rsidR="003B0C76" w:rsidRDefault="003B0C76">
      <w:pPr>
        <w:rPr>
          <w:rFonts w:ascii="Trebuchet MS" w:hAnsi="Trebuchet MS"/>
          <w:b/>
          <w:caps/>
          <w:sz w:val="24"/>
          <w:u w:val="single"/>
        </w:rPr>
      </w:pPr>
    </w:p>
    <w:p w14:paraId="6E8F9A74" w14:textId="3414F244" w:rsidR="00BE3E11" w:rsidRPr="00715F9A" w:rsidRDefault="00BE3E11" w:rsidP="00D4526B">
      <w:pPr>
        <w:rPr>
          <w:rFonts w:ascii="Trebuchet MS" w:hAnsi="Trebuchet MS"/>
          <w:sz w:val="24"/>
        </w:rPr>
      </w:pPr>
      <w:r w:rsidRPr="00125656">
        <w:rPr>
          <w:rFonts w:ascii="Trebuchet MS" w:hAnsi="Trebuchet MS"/>
          <w:sz w:val="24"/>
        </w:rPr>
        <w:t>Sont considérées comme informations confidentielles</w:t>
      </w:r>
      <w:r w:rsidR="00715F9A" w:rsidRPr="00125656">
        <w:rPr>
          <w:rFonts w:ascii="Trebuchet MS" w:hAnsi="Trebuchet MS"/>
          <w:sz w:val="24"/>
        </w:rPr>
        <w:t xml:space="preserve"> au titre du présent engagement et dénommées ci-après « Information(s) </w:t>
      </w:r>
      <w:r w:rsidR="001A0476" w:rsidRPr="00125656">
        <w:rPr>
          <w:rFonts w:ascii="Trebuchet MS" w:hAnsi="Trebuchet MS"/>
          <w:sz w:val="24"/>
        </w:rPr>
        <w:t>C</w:t>
      </w:r>
      <w:r w:rsidR="00D4526B" w:rsidRPr="00125656">
        <w:rPr>
          <w:rFonts w:ascii="Trebuchet MS" w:hAnsi="Trebuchet MS"/>
          <w:sz w:val="24"/>
        </w:rPr>
        <w:t>onfidentielle(s) » t</w:t>
      </w:r>
      <w:r w:rsidRPr="00125656">
        <w:rPr>
          <w:rFonts w:ascii="Trebuchet MS" w:hAnsi="Trebuchet MS"/>
          <w:sz w:val="24"/>
        </w:rPr>
        <w:t xml:space="preserve">oute information </w:t>
      </w:r>
      <w:r w:rsidR="00D74D75" w:rsidRPr="00125656">
        <w:rPr>
          <w:rFonts w:ascii="Trebuchet MS" w:hAnsi="Trebuchet MS"/>
          <w:sz w:val="24"/>
        </w:rPr>
        <w:t xml:space="preserve">ou donnée </w:t>
      </w:r>
      <w:r w:rsidR="00715F9A" w:rsidRPr="00125656">
        <w:rPr>
          <w:rFonts w:ascii="Trebuchet MS" w:hAnsi="Trebuchet MS"/>
          <w:sz w:val="24"/>
        </w:rPr>
        <w:t>de quelque nature (notamment technique, financière, juridiques, commerciales, stratégiques, informatiques, salariales, etc.) et sous quelque forme que ce soit (notamment écrite, orale visuelle, électronique</w:t>
      </w:r>
      <w:r w:rsidR="00D74D75" w:rsidRPr="00125656">
        <w:rPr>
          <w:rFonts w:ascii="Trebuchet MS" w:hAnsi="Trebuchet MS"/>
          <w:sz w:val="24"/>
        </w:rPr>
        <w:t>, numérique</w:t>
      </w:r>
      <w:r w:rsidR="00715F9A" w:rsidRPr="00125656">
        <w:rPr>
          <w:rFonts w:ascii="Trebuchet MS" w:hAnsi="Trebuchet MS"/>
          <w:sz w:val="24"/>
        </w:rPr>
        <w:t xml:space="preserve"> etc.), </w:t>
      </w:r>
      <w:r w:rsidR="001C2D5A" w:rsidRPr="00125656">
        <w:rPr>
          <w:rFonts w:ascii="Trebuchet MS" w:hAnsi="Trebuchet MS"/>
          <w:sz w:val="24"/>
        </w:rPr>
        <w:t>transmise par</w:t>
      </w:r>
      <w:r w:rsidR="00715F9A" w:rsidRPr="00125656">
        <w:rPr>
          <w:rFonts w:ascii="Trebuchet MS" w:hAnsi="Trebuchet MS"/>
          <w:sz w:val="24"/>
        </w:rPr>
        <w:t xml:space="preserve"> l’INERIS</w:t>
      </w:r>
      <w:r w:rsidRPr="00125656">
        <w:rPr>
          <w:rFonts w:ascii="Trebuchet MS" w:hAnsi="Trebuchet MS"/>
          <w:sz w:val="24"/>
        </w:rPr>
        <w:t xml:space="preserve">, </w:t>
      </w:r>
      <w:r w:rsidR="008D7ADC" w:rsidRPr="00125656">
        <w:rPr>
          <w:rFonts w:ascii="Trebuchet MS" w:hAnsi="Trebuchet MS"/>
          <w:sz w:val="24"/>
        </w:rPr>
        <w:t>notamment les études, les rapports, les plans, les échantillons</w:t>
      </w:r>
      <w:r w:rsidRPr="00125656">
        <w:rPr>
          <w:rFonts w:ascii="Trebuchet MS" w:hAnsi="Trebuchet MS"/>
          <w:sz w:val="24"/>
        </w:rPr>
        <w:t xml:space="preserve">, </w:t>
      </w:r>
      <w:r w:rsidR="008A6482">
        <w:rPr>
          <w:rFonts w:ascii="Trebuchet MS" w:hAnsi="Trebuchet MS"/>
          <w:sz w:val="24"/>
        </w:rPr>
        <w:t>ou</w:t>
      </w:r>
      <w:r w:rsidRPr="00125656">
        <w:rPr>
          <w:rFonts w:ascii="Trebuchet MS" w:hAnsi="Trebuchet MS"/>
          <w:sz w:val="24"/>
        </w:rPr>
        <w:t xml:space="preserve"> acquise directement ou indirectement </w:t>
      </w:r>
      <w:r w:rsidRPr="00646EEF">
        <w:rPr>
          <w:rFonts w:ascii="Trebuchet MS" w:hAnsi="Trebuchet MS"/>
          <w:sz w:val="24"/>
        </w:rPr>
        <w:t xml:space="preserve">par </w:t>
      </w:r>
      <w:r w:rsidR="002F2FE8" w:rsidRPr="00646EEF">
        <w:rPr>
          <w:rFonts w:ascii="Trebuchet MS" w:hAnsi="Trebuchet MS"/>
          <w:sz w:val="24"/>
        </w:rPr>
        <w:t>la Société</w:t>
      </w:r>
      <w:r w:rsidRPr="00646EEF">
        <w:rPr>
          <w:rFonts w:ascii="Trebuchet MS" w:hAnsi="Trebuchet MS"/>
          <w:sz w:val="24"/>
        </w:rPr>
        <w:t xml:space="preserve"> au cours de discussions</w:t>
      </w:r>
      <w:r w:rsidR="00715F9A" w:rsidRPr="00646EEF">
        <w:rPr>
          <w:rFonts w:ascii="Trebuchet MS" w:hAnsi="Trebuchet MS"/>
          <w:sz w:val="24"/>
        </w:rPr>
        <w:t xml:space="preserve"> ou d’investigations entre les P</w:t>
      </w:r>
      <w:r w:rsidRPr="00646EEF">
        <w:rPr>
          <w:rFonts w:ascii="Trebuchet MS" w:hAnsi="Trebuchet MS"/>
          <w:sz w:val="24"/>
        </w:rPr>
        <w:t>arties et que cette information soit protégée ou non par un droit ou un titre de propriété intellectuelle.</w:t>
      </w:r>
    </w:p>
    <w:p w14:paraId="462719DD" w14:textId="380A1ABC" w:rsidR="003B0C76" w:rsidRDefault="003B0C76">
      <w:pPr>
        <w:pStyle w:val="Corpsdetexte"/>
        <w:rPr>
          <w:rFonts w:ascii="Trebuchet MS" w:hAnsi="Trebuchet MS"/>
        </w:rPr>
      </w:pPr>
    </w:p>
    <w:p w14:paraId="76B070CA" w14:textId="77777777" w:rsidR="001A0476" w:rsidRDefault="001A0476">
      <w:pPr>
        <w:pStyle w:val="Corpsdetexte"/>
        <w:rPr>
          <w:rFonts w:ascii="Trebuchet MS" w:hAnsi="Trebuchet MS"/>
        </w:rPr>
      </w:pPr>
    </w:p>
    <w:p w14:paraId="3D0A506F" w14:textId="77777777" w:rsidR="00CC038C" w:rsidRDefault="00CC038C" w:rsidP="007B3451">
      <w:pPr>
        <w:pStyle w:val="Corpsdetexte"/>
        <w:ind w:left="720"/>
        <w:rPr>
          <w:rFonts w:ascii="Trebuchet MS" w:hAnsi="Trebuchet MS"/>
          <w:b/>
          <w:caps/>
          <w:u w:val="single"/>
        </w:rPr>
      </w:pPr>
    </w:p>
    <w:p w14:paraId="5CA993EF" w14:textId="77777777" w:rsidR="003B0C76" w:rsidRDefault="003B0C76">
      <w:pPr>
        <w:pStyle w:val="Corpsdetexte"/>
        <w:rPr>
          <w:rFonts w:ascii="Trebuchet MS" w:hAnsi="Trebuchet MS"/>
        </w:rPr>
      </w:pPr>
      <w:r>
        <w:rPr>
          <w:rFonts w:ascii="Trebuchet MS" w:hAnsi="Trebuchet MS"/>
        </w:rPr>
        <w:t xml:space="preserve">Ne sont pas considérées comme confidentielles au titre du présent engagement : </w:t>
      </w:r>
    </w:p>
    <w:p w14:paraId="709D1F26" w14:textId="77777777" w:rsidR="003B0C76" w:rsidRDefault="003B0C76">
      <w:pPr>
        <w:pStyle w:val="Corpsdetexte"/>
        <w:rPr>
          <w:rFonts w:ascii="Trebuchet MS" w:hAnsi="Trebuchet MS"/>
        </w:rPr>
      </w:pPr>
    </w:p>
    <w:p w14:paraId="2F847C02" w14:textId="2EB37341" w:rsidR="00FB203F" w:rsidRDefault="003B0C76" w:rsidP="00FB203F">
      <w:pPr>
        <w:pStyle w:val="Corpsdetexte"/>
        <w:numPr>
          <w:ilvl w:val="0"/>
          <w:numId w:val="7"/>
        </w:numPr>
        <w:rPr>
          <w:rFonts w:ascii="Trebuchet MS" w:hAnsi="Trebuchet MS"/>
        </w:rPr>
      </w:pPr>
      <w:r>
        <w:rPr>
          <w:rFonts w:ascii="Trebuchet MS" w:hAnsi="Trebuchet MS"/>
        </w:rPr>
        <w:t xml:space="preserve">les informations déjà tombées dans le domaine public au moment de </w:t>
      </w:r>
      <w:r w:rsidR="007F2D45">
        <w:rPr>
          <w:rFonts w:ascii="Trebuchet MS" w:hAnsi="Trebuchet MS"/>
        </w:rPr>
        <w:t>l’entrée en vigueur</w:t>
      </w:r>
      <w:r>
        <w:rPr>
          <w:rFonts w:ascii="Trebuchet MS" w:hAnsi="Trebuchet MS"/>
        </w:rPr>
        <w:t xml:space="preserve"> du présent engagement,</w:t>
      </w:r>
    </w:p>
    <w:p w14:paraId="7FF496E1" w14:textId="77777777" w:rsidR="00FB203F" w:rsidRDefault="00FB203F" w:rsidP="00FB203F">
      <w:pPr>
        <w:pStyle w:val="Corpsdetexte"/>
        <w:ind w:left="720"/>
        <w:rPr>
          <w:rFonts w:ascii="Trebuchet MS" w:hAnsi="Trebuchet MS"/>
        </w:rPr>
      </w:pPr>
    </w:p>
    <w:p w14:paraId="250D0730" w14:textId="7B8AF0A9" w:rsidR="00FB203F" w:rsidRDefault="003B0C76" w:rsidP="00FB203F">
      <w:pPr>
        <w:pStyle w:val="Corpsdetexte"/>
        <w:numPr>
          <w:ilvl w:val="0"/>
          <w:numId w:val="7"/>
        </w:numPr>
        <w:rPr>
          <w:rFonts w:ascii="Trebuchet MS" w:hAnsi="Trebuchet MS"/>
        </w:rPr>
      </w:pPr>
      <w:r w:rsidRPr="00FB203F">
        <w:rPr>
          <w:rFonts w:ascii="Trebuchet MS" w:hAnsi="Trebuchet MS"/>
        </w:rPr>
        <w:t xml:space="preserve">les informations qui, depuis </w:t>
      </w:r>
      <w:r w:rsidR="007F2D45">
        <w:rPr>
          <w:rFonts w:ascii="Trebuchet MS" w:hAnsi="Trebuchet MS"/>
        </w:rPr>
        <w:t>l’entrée en vigueur</w:t>
      </w:r>
      <w:r w:rsidRPr="00FB203F">
        <w:rPr>
          <w:rFonts w:ascii="Trebuchet MS" w:hAnsi="Trebuchet MS"/>
        </w:rPr>
        <w:t xml:space="preserve"> du présent engagement, tomberont </w:t>
      </w:r>
      <w:r w:rsidRPr="00125656">
        <w:rPr>
          <w:rFonts w:ascii="Trebuchet MS" w:hAnsi="Trebuchet MS"/>
        </w:rPr>
        <w:t xml:space="preserve">dans le domaine public </w:t>
      </w:r>
      <w:r w:rsidR="007F2D45">
        <w:rPr>
          <w:rFonts w:ascii="Trebuchet MS" w:hAnsi="Trebuchet MS"/>
        </w:rPr>
        <w:t xml:space="preserve">d’une façon ou d’une autre </w:t>
      </w:r>
      <w:r w:rsidRPr="00125656">
        <w:rPr>
          <w:rFonts w:ascii="Trebuchet MS" w:hAnsi="Trebuchet MS"/>
        </w:rPr>
        <w:t>(publication ou autre) sans infraction aux conditions du présent engagement,</w:t>
      </w:r>
    </w:p>
    <w:p w14:paraId="4C0FD1AC" w14:textId="77777777" w:rsidR="008A6482" w:rsidRDefault="008A6482" w:rsidP="008A6482">
      <w:pPr>
        <w:pStyle w:val="Paragraphedeliste"/>
        <w:rPr>
          <w:rFonts w:ascii="Trebuchet MS" w:hAnsi="Trebuchet MS"/>
        </w:rPr>
      </w:pPr>
    </w:p>
    <w:p w14:paraId="5E2C5265" w14:textId="0A5706C8" w:rsidR="008A6482" w:rsidRPr="008A6482" w:rsidRDefault="008A6482" w:rsidP="004E7DEC">
      <w:pPr>
        <w:pStyle w:val="Corpsdetexte"/>
        <w:numPr>
          <w:ilvl w:val="0"/>
          <w:numId w:val="7"/>
        </w:numPr>
        <w:rPr>
          <w:rFonts w:ascii="Trebuchet MS" w:hAnsi="Trebuchet MS"/>
        </w:rPr>
      </w:pPr>
      <w:r w:rsidRPr="008A6482">
        <w:rPr>
          <w:rFonts w:ascii="Trebuchet MS" w:hAnsi="Trebuchet MS"/>
        </w:rPr>
        <w:t>l</w:t>
      </w:r>
      <w:r w:rsidR="001C2D5A" w:rsidRPr="008A6482">
        <w:rPr>
          <w:rFonts w:ascii="Trebuchet MS" w:hAnsi="Trebuchet MS"/>
        </w:rPr>
        <w:t>es informations dont la divulgation est requise par une autorité judiciaire, administrative ou gouvernementale, ainsi que les informations divulguées en vertu d’une disposition législative ou réglementaire impérative.  L</w:t>
      </w:r>
      <w:r w:rsidR="002F2FE8" w:rsidRPr="008A6482">
        <w:rPr>
          <w:rFonts w:ascii="Trebuchet MS" w:hAnsi="Trebuchet MS"/>
        </w:rPr>
        <w:t>a Société</w:t>
      </w:r>
      <w:r w:rsidR="00874391" w:rsidRPr="008A6482">
        <w:rPr>
          <w:rFonts w:ascii="Trebuchet MS" w:hAnsi="Trebuchet MS"/>
        </w:rPr>
        <w:t xml:space="preserve"> devra </w:t>
      </w:r>
      <w:r w:rsidR="00A50D1E" w:rsidRPr="008A6482">
        <w:rPr>
          <w:rFonts w:ascii="Trebuchet MS" w:hAnsi="Trebuchet MS"/>
        </w:rPr>
        <w:t xml:space="preserve">(i) </w:t>
      </w:r>
      <w:r w:rsidR="007F2D45" w:rsidRPr="008A6482">
        <w:rPr>
          <w:rFonts w:ascii="Trebuchet MS" w:hAnsi="Trebuchet MS"/>
        </w:rPr>
        <w:t xml:space="preserve">en </w:t>
      </w:r>
      <w:r w:rsidR="00874391" w:rsidRPr="008A6482">
        <w:rPr>
          <w:rFonts w:ascii="Trebuchet MS" w:hAnsi="Trebuchet MS"/>
        </w:rPr>
        <w:t xml:space="preserve">informer l’INERIS </w:t>
      </w:r>
      <w:r w:rsidR="00A50D1E" w:rsidRPr="008A6482">
        <w:rPr>
          <w:rFonts w:ascii="Trebuchet MS" w:hAnsi="Trebuchet MS"/>
        </w:rPr>
        <w:t xml:space="preserve">et lui communiquer toutes les informations nécessaires par écrit dans les plus brefs délais avant toute divulgation de ce type, de telle sorte que l’INERIS puisse demander toute mesure appropriée, (ii) demander au tiers destinataire de préserver leur confidentialité et (iii) limiter strictement le contenu de cette divulgation à la partie des Informations Confidentielles </w:t>
      </w:r>
      <w:r w:rsidR="00125656" w:rsidRPr="008A6482">
        <w:rPr>
          <w:rFonts w:ascii="Trebuchet MS" w:hAnsi="Trebuchet MS"/>
        </w:rPr>
        <w:t>qu’il</w:t>
      </w:r>
      <w:r w:rsidR="00A50D1E" w:rsidRPr="008A6482">
        <w:rPr>
          <w:rFonts w:ascii="Trebuchet MS" w:hAnsi="Trebuchet MS"/>
        </w:rPr>
        <w:t xml:space="preserve"> est strict</w:t>
      </w:r>
      <w:r w:rsidR="00125656" w:rsidRPr="008A6482">
        <w:rPr>
          <w:rFonts w:ascii="Trebuchet MS" w:hAnsi="Trebuchet MS"/>
        </w:rPr>
        <w:t>ement tenu</w:t>
      </w:r>
      <w:r w:rsidR="00A50D1E" w:rsidRPr="008A6482">
        <w:rPr>
          <w:rFonts w:ascii="Trebuchet MS" w:hAnsi="Trebuchet MS"/>
        </w:rPr>
        <w:t xml:space="preserve"> de divulguer.</w:t>
      </w:r>
    </w:p>
    <w:p w14:paraId="28EBA2E5" w14:textId="3DDD154C" w:rsidR="004E7DEC" w:rsidRDefault="00874391" w:rsidP="004E7DEC">
      <w:pPr>
        <w:pStyle w:val="Corpsdetexte"/>
        <w:rPr>
          <w:rFonts w:ascii="Trebuchet MS" w:hAnsi="Trebuchet MS"/>
        </w:rPr>
      </w:pPr>
      <w:r w:rsidRPr="008A6482">
        <w:rPr>
          <w:rFonts w:ascii="Trebuchet MS" w:hAnsi="Trebuchet MS"/>
        </w:rPr>
        <w:t xml:space="preserve">   </w:t>
      </w:r>
      <w:r w:rsidR="007F2D45" w:rsidRPr="008A6482">
        <w:rPr>
          <w:rFonts w:ascii="Trebuchet MS" w:hAnsi="Trebuchet MS"/>
        </w:rPr>
        <w:t xml:space="preserve"> </w:t>
      </w:r>
    </w:p>
    <w:p w14:paraId="6586D049" w14:textId="77777777" w:rsidR="008A6482" w:rsidRDefault="008A6482" w:rsidP="004E7DEC">
      <w:pPr>
        <w:pStyle w:val="Corpsdetexte"/>
        <w:rPr>
          <w:rFonts w:ascii="Trebuchet MS" w:hAnsi="Trebuchet MS"/>
        </w:rPr>
      </w:pPr>
    </w:p>
    <w:p w14:paraId="73F9529C" w14:textId="1823FD88" w:rsidR="004E7DEC" w:rsidRDefault="004E7DEC" w:rsidP="004E7DEC">
      <w:pPr>
        <w:pStyle w:val="Corpsdetexte"/>
        <w:rPr>
          <w:rFonts w:ascii="Trebuchet MS" w:hAnsi="Trebuchet MS"/>
        </w:rPr>
      </w:pPr>
      <w:r w:rsidRPr="004E7DEC">
        <w:rPr>
          <w:rFonts w:ascii="Trebuchet MS" w:hAnsi="Trebuchet MS"/>
        </w:rPr>
        <w:t>Néanmoins, ces exceptions ne s’appliqueront pas aux Informations Confidentielles qui sont :</w:t>
      </w:r>
    </w:p>
    <w:p w14:paraId="37C1FD82" w14:textId="77777777" w:rsidR="00306DEA" w:rsidRDefault="00306DEA" w:rsidP="004E7DEC">
      <w:pPr>
        <w:pStyle w:val="Corpsdetexte"/>
        <w:rPr>
          <w:rFonts w:ascii="Trebuchet MS" w:hAnsi="Trebuchet MS"/>
        </w:rPr>
      </w:pPr>
    </w:p>
    <w:p w14:paraId="4651C5CA" w14:textId="719DE1CE" w:rsidR="004E7DEC" w:rsidRDefault="004E7DEC" w:rsidP="004E7DEC">
      <w:pPr>
        <w:pStyle w:val="Corpsdetexte"/>
        <w:numPr>
          <w:ilvl w:val="0"/>
          <w:numId w:val="7"/>
        </w:numPr>
        <w:rPr>
          <w:rFonts w:ascii="Trebuchet MS" w:hAnsi="Trebuchet MS"/>
        </w:rPr>
      </w:pPr>
      <w:r>
        <w:rPr>
          <w:rFonts w:ascii="Trebuchet MS" w:hAnsi="Trebuchet MS"/>
        </w:rPr>
        <w:t>Spécifique</w:t>
      </w:r>
      <w:r w:rsidR="007F2D45">
        <w:rPr>
          <w:rFonts w:ascii="Trebuchet MS" w:hAnsi="Trebuchet MS"/>
        </w:rPr>
        <w:t>s</w:t>
      </w:r>
      <w:r>
        <w:rPr>
          <w:rFonts w:ascii="Trebuchet MS" w:hAnsi="Trebuchet MS"/>
        </w:rPr>
        <w:t xml:space="preserve"> </w:t>
      </w:r>
      <w:r w:rsidR="00646EEF">
        <w:rPr>
          <w:rFonts w:ascii="Trebuchet MS" w:hAnsi="Trebuchet MS"/>
        </w:rPr>
        <w:t>qui</w:t>
      </w:r>
      <w:r>
        <w:rPr>
          <w:rFonts w:ascii="Trebuchet MS" w:hAnsi="Trebuchet MS"/>
        </w:rPr>
        <w:t>, au moment de leur divulgation dans le cadre du présent engagement sont comprises dans des informations générales entrant dans le cadre des exceptions susmentionnées, ou</w:t>
      </w:r>
    </w:p>
    <w:p w14:paraId="67ADF885" w14:textId="77777777" w:rsidR="00306DEA" w:rsidRDefault="00306DEA" w:rsidP="00306DEA">
      <w:pPr>
        <w:pStyle w:val="Corpsdetexte"/>
        <w:ind w:left="720"/>
        <w:rPr>
          <w:rFonts w:ascii="Trebuchet MS" w:hAnsi="Trebuchet MS"/>
        </w:rPr>
      </w:pPr>
    </w:p>
    <w:p w14:paraId="4A1DAE6C" w14:textId="642E9E1A" w:rsidR="004E7DEC" w:rsidRDefault="004E7DEC" w:rsidP="004E7DEC">
      <w:pPr>
        <w:pStyle w:val="Corpsdetexte"/>
        <w:numPr>
          <w:ilvl w:val="0"/>
          <w:numId w:val="7"/>
        </w:numPr>
        <w:rPr>
          <w:rFonts w:ascii="Trebuchet MS" w:hAnsi="Trebuchet MS"/>
        </w:rPr>
      </w:pPr>
      <w:r>
        <w:rPr>
          <w:rFonts w:ascii="Trebuchet MS" w:hAnsi="Trebuchet MS"/>
        </w:rPr>
        <w:t xml:space="preserve">Une combinaison de caractéristiques des Informations Confidentielles sauf si la combinaison </w:t>
      </w:r>
      <w:r w:rsidR="007B3451">
        <w:rPr>
          <w:rFonts w:ascii="Trebuchet MS" w:hAnsi="Trebuchet MS"/>
        </w:rPr>
        <w:t>elle-même</w:t>
      </w:r>
      <w:r>
        <w:rPr>
          <w:rFonts w:ascii="Trebuchet MS" w:hAnsi="Trebuchet MS"/>
        </w:rPr>
        <w:t xml:space="preserve">, son principe de fonctionnement et sa méthode d’utilisation entrent dans le cadre des </w:t>
      </w:r>
      <w:r w:rsidR="007B3451">
        <w:rPr>
          <w:rFonts w:ascii="Trebuchet MS" w:hAnsi="Trebuchet MS"/>
        </w:rPr>
        <w:t>exceptions</w:t>
      </w:r>
      <w:r>
        <w:rPr>
          <w:rFonts w:ascii="Trebuchet MS" w:hAnsi="Trebuchet MS"/>
        </w:rPr>
        <w:t>.</w:t>
      </w:r>
    </w:p>
    <w:p w14:paraId="428F62B0" w14:textId="3C5655DE" w:rsidR="003B0C76" w:rsidRPr="00874391" w:rsidRDefault="003B0C76" w:rsidP="001C2D5A">
      <w:pPr>
        <w:pStyle w:val="Corpsdetexte"/>
        <w:rPr>
          <w:rFonts w:ascii="Trebuchet MS" w:hAnsi="Trebuchet MS"/>
        </w:rPr>
      </w:pPr>
    </w:p>
    <w:p w14:paraId="06AEAC64" w14:textId="293BF156" w:rsidR="003B0C76" w:rsidRDefault="001C2D5A">
      <w:pPr>
        <w:pStyle w:val="Corpsdetexte"/>
        <w:rPr>
          <w:rFonts w:ascii="Trebuchet MS" w:hAnsi="Trebuchet MS"/>
        </w:rPr>
      </w:pPr>
      <w:r>
        <w:rPr>
          <w:rFonts w:ascii="Trebuchet MS" w:hAnsi="Trebuchet MS"/>
        </w:rPr>
        <w:t xml:space="preserve">Il sera mis </w:t>
      </w:r>
      <w:r w:rsidR="003B0C76">
        <w:rPr>
          <w:rFonts w:ascii="Trebuchet MS" w:hAnsi="Trebuchet MS"/>
        </w:rPr>
        <w:t xml:space="preserve">à </w:t>
      </w:r>
      <w:r>
        <w:rPr>
          <w:rFonts w:ascii="Trebuchet MS" w:hAnsi="Trebuchet MS"/>
        </w:rPr>
        <w:t xml:space="preserve">la </w:t>
      </w:r>
      <w:r w:rsidR="003B0C76">
        <w:rPr>
          <w:rFonts w:ascii="Trebuchet MS" w:hAnsi="Trebuchet MS"/>
        </w:rPr>
        <w:t xml:space="preserve">charge </w:t>
      </w:r>
      <w:r>
        <w:rPr>
          <w:rFonts w:ascii="Trebuchet MS" w:hAnsi="Trebuchet MS"/>
        </w:rPr>
        <w:t>de</w:t>
      </w:r>
      <w:r w:rsidR="003B0C76">
        <w:rPr>
          <w:rFonts w:ascii="Trebuchet MS" w:hAnsi="Trebuchet MS"/>
        </w:rPr>
        <w:t xml:space="preserve"> </w:t>
      </w:r>
      <w:r w:rsidRPr="001C2D5A">
        <w:rPr>
          <w:rFonts w:ascii="Trebuchet MS" w:hAnsi="Trebuchet MS"/>
        </w:rPr>
        <w:t>l</w:t>
      </w:r>
      <w:r w:rsidR="008817A4">
        <w:rPr>
          <w:rFonts w:ascii="Trebuchet MS" w:hAnsi="Trebuchet MS"/>
        </w:rPr>
        <w:t>a Société</w:t>
      </w:r>
      <w:r w:rsidR="003B0C76">
        <w:rPr>
          <w:rFonts w:ascii="Trebuchet MS" w:hAnsi="Trebuchet MS"/>
        </w:rPr>
        <w:t xml:space="preserve"> </w:t>
      </w:r>
      <w:r>
        <w:rPr>
          <w:rFonts w:ascii="Trebuchet MS" w:hAnsi="Trebuchet MS"/>
        </w:rPr>
        <w:t>de</w:t>
      </w:r>
      <w:r w:rsidR="003B0C76">
        <w:rPr>
          <w:rFonts w:ascii="Trebuchet MS" w:hAnsi="Trebuchet MS"/>
        </w:rPr>
        <w:t xml:space="preserve"> rapporter la preuve</w:t>
      </w:r>
      <w:r>
        <w:rPr>
          <w:rFonts w:ascii="Trebuchet MS" w:hAnsi="Trebuchet MS"/>
        </w:rPr>
        <w:t xml:space="preserve"> de l’existence de l’une des exceptions susmentionnées</w:t>
      </w:r>
      <w:r w:rsidR="003B0C76">
        <w:rPr>
          <w:rFonts w:ascii="Trebuchet MS" w:hAnsi="Trebuchet MS"/>
        </w:rPr>
        <w:t>.</w:t>
      </w:r>
    </w:p>
    <w:p w14:paraId="7BA638EB" w14:textId="77777777" w:rsidR="00B01250" w:rsidRDefault="00B01250">
      <w:pPr>
        <w:pStyle w:val="Corpsdetexte"/>
        <w:rPr>
          <w:rFonts w:ascii="Trebuchet MS" w:hAnsi="Trebuchet MS"/>
        </w:rPr>
      </w:pPr>
    </w:p>
    <w:p w14:paraId="7FE45504" w14:textId="77777777" w:rsidR="002F2FE8" w:rsidRDefault="002F2FE8">
      <w:pPr>
        <w:pStyle w:val="Corpsdetexte"/>
        <w:rPr>
          <w:rFonts w:ascii="Trebuchet MS" w:hAnsi="Trebuchet MS"/>
        </w:rPr>
      </w:pPr>
    </w:p>
    <w:p w14:paraId="37B7AF90" w14:textId="17A9059D" w:rsidR="00B33479" w:rsidRPr="00B80B49" w:rsidRDefault="008817A4" w:rsidP="00B80B49">
      <w:pPr>
        <w:pStyle w:val="Titre4"/>
        <w:numPr>
          <w:ilvl w:val="0"/>
          <w:numId w:val="9"/>
        </w:numPr>
        <w:tabs>
          <w:tab w:val="clear" w:pos="4980"/>
          <w:tab w:val="left" w:pos="1701"/>
        </w:tabs>
        <w:rPr>
          <w:rFonts w:ascii="Trebuchet MS" w:hAnsi="Trebuchet MS"/>
        </w:rPr>
      </w:pPr>
      <w:r>
        <w:rPr>
          <w:rFonts w:ascii="Trebuchet MS" w:hAnsi="Trebuchet MS"/>
        </w:rPr>
        <w:t>OBLIGATION DE CONFIDENTIALITE</w:t>
      </w:r>
    </w:p>
    <w:p w14:paraId="682ACE4A" w14:textId="77777777" w:rsidR="003A0994" w:rsidRPr="003A0994" w:rsidRDefault="003A0994" w:rsidP="00874391">
      <w:pPr>
        <w:pStyle w:val="Corpsdetexte"/>
        <w:rPr>
          <w:rFonts w:ascii="Trebuchet MS" w:hAnsi="Trebuchet MS"/>
          <w:b/>
          <w:caps/>
          <w:u w:val="single"/>
        </w:rPr>
      </w:pPr>
    </w:p>
    <w:p w14:paraId="6551EC5C" w14:textId="32E296EB" w:rsidR="003A0994" w:rsidRDefault="008817A4" w:rsidP="00874391">
      <w:pPr>
        <w:pStyle w:val="Corpsdetexte"/>
        <w:rPr>
          <w:rFonts w:ascii="Trebuchet MS" w:hAnsi="Trebuchet MS"/>
        </w:rPr>
      </w:pPr>
      <w:r>
        <w:rPr>
          <w:rFonts w:ascii="Trebuchet MS" w:hAnsi="Trebuchet MS"/>
        </w:rPr>
        <w:t>La Société</w:t>
      </w:r>
      <w:r w:rsidR="0023307A" w:rsidRPr="0023307A">
        <w:rPr>
          <w:rFonts w:ascii="Trebuchet MS" w:hAnsi="Trebuchet MS"/>
        </w:rPr>
        <w:t xml:space="preserve"> s’engage à tenir secret l’ensemble des Informations confidentielles, et notamment à :</w:t>
      </w:r>
    </w:p>
    <w:p w14:paraId="39C47F7A" w14:textId="77777777" w:rsidR="00B01250" w:rsidRDefault="00B01250" w:rsidP="00874391">
      <w:pPr>
        <w:pStyle w:val="Corpsdetexte"/>
        <w:rPr>
          <w:rFonts w:ascii="Trebuchet MS" w:hAnsi="Trebuchet MS"/>
        </w:rPr>
      </w:pPr>
    </w:p>
    <w:p w14:paraId="200A3F45" w14:textId="006F56E4" w:rsidR="0023307A" w:rsidRPr="0023307A" w:rsidRDefault="008C1F26" w:rsidP="0023307A">
      <w:pPr>
        <w:numPr>
          <w:ilvl w:val="0"/>
          <w:numId w:val="6"/>
        </w:numPr>
        <w:rPr>
          <w:rFonts w:ascii="Trebuchet MS" w:hAnsi="Trebuchet MS"/>
          <w:sz w:val="24"/>
        </w:rPr>
      </w:pPr>
      <w:r>
        <w:rPr>
          <w:rFonts w:ascii="Trebuchet MS" w:hAnsi="Trebuchet MS"/>
          <w:sz w:val="24"/>
        </w:rPr>
        <w:t>N</w:t>
      </w:r>
      <w:r w:rsidR="0023307A" w:rsidRPr="0023307A">
        <w:rPr>
          <w:rFonts w:ascii="Trebuchet MS" w:hAnsi="Trebuchet MS"/>
          <w:sz w:val="24"/>
        </w:rPr>
        <w:t xml:space="preserve">e pas communiquer à des tiers sous quelque forme que ce soit, en toute ou partie, lesdites informations confidentielles, sauf autorisation écrite </w:t>
      </w:r>
      <w:r w:rsidR="009D3469">
        <w:rPr>
          <w:rFonts w:ascii="Trebuchet MS" w:hAnsi="Trebuchet MS"/>
          <w:sz w:val="24"/>
        </w:rPr>
        <w:t xml:space="preserve">de </w:t>
      </w:r>
      <w:r w:rsidR="0023307A">
        <w:rPr>
          <w:rFonts w:ascii="Trebuchet MS" w:hAnsi="Trebuchet MS"/>
          <w:sz w:val="24"/>
        </w:rPr>
        <w:t>l’INERIS</w:t>
      </w:r>
      <w:r w:rsidR="0023307A" w:rsidRPr="0023307A">
        <w:rPr>
          <w:rFonts w:ascii="Trebuchet MS" w:hAnsi="Trebuchet MS"/>
          <w:sz w:val="24"/>
        </w:rPr>
        <w:t xml:space="preserve">. Dans cette hypothèse, </w:t>
      </w:r>
      <w:r w:rsidR="008817A4">
        <w:rPr>
          <w:rFonts w:ascii="Trebuchet MS" w:hAnsi="Trebuchet MS"/>
          <w:sz w:val="24"/>
        </w:rPr>
        <w:t>la Société</w:t>
      </w:r>
      <w:r w:rsidR="0023307A" w:rsidRPr="0023307A">
        <w:rPr>
          <w:rFonts w:ascii="Trebuchet MS" w:hAnsi="Trebuchet MS"/>
          <w:sz w:val="24"/>
        </w:rPr>
        <w:t xml:space="preserve"> ne pourra transmettre aux tiers concernés les informations confidentielles que si lesdits tiers s’engagent préalablement par écrit à respecter des obligations au moins aussi strictes que celles découlant du présent </w:t>
      </w:r>
      <w:r w:rsidR="0023307A">
        <w:rPr>
          <w:rFonts w:ascii="Trebuchet MS" w:hAnsi="Trebuchet MS"/>
          <w:sz w:val="24"/>
        </w:rPr>
        <w:t>engagement</w:t>
      </w:r>
      <w:r w:rsidR="0023307A" w:rsidRPr="0023307A">
        <w:rPr>
          <w:rFonts w:ascii="Trebuchet MS" w:hAnsi="Trebuchet MS"/>
          <w:sz w:val="24"/>
        </w:rPr>
        <w:t xml:space="preserve">. </w:t>
      </w:r>
      <w:r w:rsidR="008817A4">
        <w:rPr>
          <w:rFonts w:ascii="Trebuchet MS" w:hAnsi="Trebuchet MS"/>
          <w:sz w:val="24"/>
        </w:rPr>
        <w:t>La Société</w:t>
      </w:r>
      <w:r w:rsidR="0023307A" w:rsidRPr="0023307A">
        <w:rPr>
          <w:rFonts w:ascii="Trebuchet MS" w:hAnsi="Trebuchet MS"/>
          <w:sz w:val="24"/>
        </w:rPr>
        <w:t xml:space="preserve"> restera responsable vis-à-vis de </w:t>
      </w:r>
      <w:r w:rsidR="0023307A">
        <w:rPr>
          <w:rFonts w:ascii="Trebuchet MS" w:hAnsi="Trebuchet MS"/>
          <w:sz w:val="24"/>
        </w:rPr>
        <w:t>l’INERIS</w:t>
      </w:r>
      <w:r w:rsidR="0023307A" w:rsidRPr="0023307A">
        <w:rPr>
          <w:rFonts w:ascii="Trebuchet MS" w:hAnsi="Trebuchet MS"/>
          <w:sz w:val="24"/>
        </w:rPr>
        <w:t xml:space="preserve"> de tout manquement par ces tiers à leurs obligations de confidentialité, </w:t>
      </w:r>
    </w:p>
    <w:p w14:paraId="6BD4F23A" w14:textId="77777777" w:rsidR="0023307A" w:rsidRDefault="0023307A" w:rsidP="0023307A">
      <w:pPr>
        <w:pStyle w:val="Corpsdetexte"/>
        <w:ind w:left="720"/>
        <w:rPr>
          <w:rFonts w:ascii="Trebuchet MS" w:hAnsi="Trebuchet MS"/>
        </w:rPr>
      </w:pPr>
    </w:p>
    <w:p w14:paraId="1550F2B1" w14:textId="20CB52BD" w:rsidR="0023307A" w:rsidRPr="0023307A" w:rsidRDefault="008C1F26" w:rsidP="0023307A">
      <w:pPr>
        <w:numPr>
          <w:ilvl w:val="0"/>
          <w:numId w:val="6"/>
        </w:numPr>
        <w:rPr>
          <w:rFonts w:ascii="Trebuchet MS" w:hAnsi="Trebuchet MS"/>
          <w:sz w:val="24"/>
        </w:rPr>
      </w:pPr>
      <w:r>
        <w:rPr>
          <w:rFonts w:ascii="Trebuchet MS" w:hAnsi="Trebuchet MS"/>
          <w:sz w:val="24"/>
        </w:rPr>
        <w:t>N</w:t>
      </w:r>
      <w:r w:rsidR="0023307A" w:rsidRPr="0023307A">
        <w:rPr>
          <w:rFonts w:ascii="Trebuchet MS" w:hAnsi="Trebuchet MS"/>
          <w:sz w:val="24"/>
        </w:rPr>
        <w:t xml:space="preserve">’utiliser lesdites informations confidentielles que pour les besoins </w:t>
      </w:r>
      <w:r w:rsidR="00AA620A">
        <w:rPr>
          <w:rFonts w:ascii="Trebuchet MS" w:hAnsi="Trebuchet MS"/>
          <w:sz w:val="24"/>
          <w:szCs w:val="24"/>
        </w:rPr>
        <w:t>du Produit</w:t>
      </w:r>
      <w:r w:rsidR="0023307A" w:rsidRPr="0023307A">
        <w:rPr>
          <w:rFonts w:ascii="Trebuchet MS" w:hAnsi="Trebuchet MS"/>
          <w:sz w:val="24"/>
        </w:rPr>
        <w:t xml:space="preserve"> et ne pas les utiliser de quelle que manière que ce soit, pour son propre compte ou pour le compte de tiers.</w:t>
      </w:r>
    </w:p>
    <w:p w14:paraId="205EAD1A" w14:textId="77777777" w:rsidR="0023307A" w:rsidRDefault="0023307A" w:rsidP="0023307A">
      <w:pPr>
        <w:pStyle w:val="Corpsdetexte"/>
        <w:ind w:left="720"/>
        <w:rPr>
          <w:rFonts w:ascii="Trebuchet MS" w:hAnsi="Trebuchet MS"/>
        </w:rPr>
      </w:pPr>
    </w:p>
    <w:p w14:paraId="7B315A63" w14:textId="406AFF3C" w:rsidR="003A0994" w:rsidRDefault="008C1F26" w:rsidP="003A0994">
      <w:pPr>
        <w:pStyle w:val="Corpsdetexte"/>
        <w:numPr>
          <w:ilvl w:val="0"/>
          <w:numId w:val="5"/>
        </w:numPr>
        <w:rPr>
          <w:rFonts w:ascii="Trebuchet MS" w:hAnsi="Trebuchet MS"/>
        </w:rPr>
      </w:pPr>
      <w:r>
        <w:rPr>
          <w:rFonts w:ascii="Trebuchet MS" w:hAnsi="Trebuchet MS"/>
        </w:rPr>
        <w:t>P</w:t>
      </w:r>
      <w:r w:rsidR="003A0994">
        <w:rPr>
          <w:rFonts w:ascii="Trebuchet MS" w:hAnsi="Trebuchet MS"/>
        </w:rPr>
        <w:t xml:space="preserve">rotéger les Informations </w:t>
      </w:r>
      <w:r w:rsidR="001A0476">
        <w:rPr>
          <w:rFonts w:ascii="Trebuchet MS" w:hAnsi="Trebuchet MS"/>
        </w:rPr>
        <w:t>C</w:t>
      </w:r>
      <w:r w:rsidR="003A0994">
        <w:rPr>
          <w:rFonts w:ascii="Trebuchet MS" w:hAnsi="Trebuchet MS"/>
        </w:rPr>
        <w:t xml:space="preserve">onfidentielles avec au moins </w:t>
      </w:r>
      <w:r w:rsidR="00B01250">
        <w:rPr>
          <w:rFonts w:ascii="Trebuchet MS" w:hAnsi="Trebuchet MS"/>
        </w:rPr>
        <w:t>l</w:t>
      </w:r>
      <w:r w:rsidR="003A0994">
        <w:rPr>
          <w:rFonts w:ascii="Trebuchet MS" w:hAnsi="Trebuchet MS"/>
        </w:rPr>
        <w:t xml:space="preserve">e même degré de soin qu’il utilise pour protéger ses propres informations </w:t>
      </w:r>
      <w:r w:rsidR="001A0476">
        <w:rPr>
          <w:rFonts w:ascii="Trebuchet MS" w:hAnsi="Trebuchet MS"/>
        </w:rPr>
        <w:t>C</w:t>
      </w:r>
      <w:r w:rsidR="003A0994">
        <w:rPr>
          <w:rFonts w:ascii="Trebuchet MS" w:hAnsi="Trebuchet MS"/>
        </w:rPr>
        <w:t>onfidentielles. En tout état de cause, cette protection doit être au moins raisonnable</w:t>
      </w:r>
      <w:r w:rsidR="0059277D">
        <w:rPr>
          <w:rFonts w:ascii="Trebuchet MS" w:hAnsi="Trebuchet MS"/>
        </w:rPr>
        <w:t xml:space="preserve"> et les Informations </w:t>
      </w:r>
      <w:r w:rsidR="001A0476">
        <w:rPr>
          <w:rFonts w:ascii="Trebuchet MS" w:hAnsi="Trebuchet MS"/>
        </w:rPr>
        <w:t>C</w:t>
      </w:r>
      <w:r w:rsidR="0059277D">
        <w:rPr>
          <w:rFonts w:ascii="Trebuchet MS" w:hAnsi="Trebuchet MS"/>
        </w:rPr>
        <w:t>onfidentielles doivent être conserv</w:t>
      </w:r>
      <w:r w:rsidR="00A50D1E">
        <w:rPr>
          <w:rFonts w:ascii="Trebuchet MS" w:hAnsi="Trebuchet MS"/>
        </w:rPr>
        <w:t>ées</w:t>
      </w:r>
      <w:r w:rsidR="0059277D">
        <w:rPr>
          <w:rFonts w:ascii="Trebuchet MS" w:hAnsi="Trebuchet MS"/>
        </w:rPr>
        <w:t xml:space="preserve"> en lieu sûr</w:t>
      </w:r>
      <w:r w:rsidR="003A0994">
        <w:rPr>
          <w:rFonts w:ascii="Trebuchet MS" w:hAnsi="Trebuchet MS"/>
        </w:rPr>
        <w:t> ;</w:t>
      </w:r>
    </w:p>
    <w:p w14:paraId="2B31462F" w14:textId="77777777" w:rsidR="00995101" w:rsidRDefault="00995101" w:rsidP="00995101">
      <w:pPr>
        <w:pStyle w:val="Corpsdetexte"/>
        <w:ind w:left="720"/>
        <w:rPr>
          <w:rFonts w:ascii="Trebuchet MS" w:hAnsi="Trebuchet MS"/>
        </w:rPr>
      </w:pPr>
    </w:p>
    <w:p w14:paraId="0E52497E" w14:textId="7A5C84AD" w:rsidR="003A0994" w:rsidRDefault="008C1F26" w:rsidP="003A0994">
      <w:pPr>
        <w:pStyle w:val="Corpsdetexte"/>
        <w:numPr>
          <w:ilvl w:val="0"/>
          <w:numId w:val="5"/>
        </w:numPr>
        <w:rPr>
          <w:rFonts w:ascii="Trebuchet MS" w:hAnsi="Trebuchet MS"/>
        </w:rPr>
      </w:pPr>
      <w:r>
        <w:rPr>
          <w:rFonts w:ascii="Trebuchet MS" w:hAnsi="Trebuchet MS"/>
        </w:rPr>
        <w:t>N</w:t>
      </w:r>
      <w:r w:rsidR="003A0994">
        <w:rPr>
          <w:rFonts w:ascii="Trebuchet MS" w:hAnsi="Trebuchet MS"/>
        </w:rPr>
        <w:t xml:space="preserve">e diffuser les Informations </w:t>
      </w:r>
      <w:r w:rsidR="001A0476">
        <w:rPr>
          <w:rFonts w:ascii="Trebuchet MS" w:hAnsi="Trebuchet MS"/>
        </w:rPr>
        <w:t>C</w:t>
      </w:r>
      <w:r w:rsidR="003A0994">
        <w:rPr>
          <w:rFonts w:ascii="Trebuchet MS" w:hAnsi="Trebuchet MS"/>
        </w:rPr>
        <w:t>onfidentielles qu’aux seuls membres de son personnel</w:t>
      </w:r>
      <w:r w:rsidR="000E766C">
        <w:rPr>
          <w:rFonts w:ascii="Trebuchet MS" w:hAnsi="Trebuchet MS"/>
        </w:rPr>
        <w:t xml:space="preserve"> qui doivent</w:t>
      </w:r>
      <w:r w:rsidR="003A0994">
        <w:rPr>
          <w:rFonts w:ascii="Trebuchet MS" w:hAnsi="Trebuchet MS"/>
        </w:rPr>
        <w:t xml:space="preserve"> en connaitre pour s’acquitter de leurs tâches ;</w:t>
      </w:r>
    </w:p>
    <w:p w14:paraId="1EEA73F9" w14:textId="38E510AF" w:rsidR="00995101" w:rsidRDefault="00995101" w:rsidP="00995101">
      <w:pPr>
        <w:pStyle w:val="Corpsdetexte"/>
        <w:ind w:left="720"/>
        <w:rPr>
          <w:rFonts w:ascii="Trebuchet MS" w:hAnsi="Trebuchet MS"/>
        </w:rPr>
      </w:pPr>
    </w:p>
    <w:p w14:paraId="5925099D" w14:textId="4A5AD882" w:rsidR="003A0994" w:rsidRDefault="003A0994" w:rsidP="003A0994">
      <w:pPr>
        <w:pStyle w:val="Corpsdetexte"/>
        <w:numPr>
          <w:ilvl w:val="0"/>
          <w:numId w:val="5"/>
        </w:numPr>
        <w:rPr>
          <w:rFonts w:ascii="Trebuchet MS" w:hAnsi="Trebuchet MS"/>
        </w:rPr>
      </w:pPr>
      <w:r>
        <w:rPr>
          <w:rFonts w:ascii="Trebuchet MS" w:hAnsi="Trebuchet MS"/>
        </w:rPr>
        <w:t>Veiller à ce qu</w:t>
      </w:r>
      <w:r w:rsidR="00874F14">
        <w:rPr>
          <w:rFonts w:ascii="Trebuchet MS" w:hAnsi="Trebuchet MS"/>
        </w:rPr>
        <w:t>e</w:t>
      </w:r>
      <w:r>
        <w:rPr>
          <w:rFonts w:ascii="Trebuchet MS" w:hAnsi="Trebuchet MS"/>
        </w:rPr>
        <w:t xml:space="preserve"> tous les membres de son personnel ayant à connaitre des Informations </w:t>
      </w:r>
      <w:r w:rsidR="00693CF6">
        <w:rPr>
          <w:rFonts w:ascii="Trebuchet MS" w:hAnsi="Trebuchet MS"/>
        </w:rPr>
        <w:t>C</w:t>
      </w:r>
      <w:r>
        <w:rPr>
          <w:rFonts w:ascii="Trebuchet MS" w:hAnsi="Trebuchet MS"/>
        </w:rPr>
        <w:t xml:space="preserve">onfidentielles, soient informés du caractère confidentiel des Informations </w:t>
      </w:r>
      <w:r w:rsidR="00874F14">
        <w:rPr>
          <w:rFonts w:ascii="Trebuchet MS" w:hAnsi="Trebuchet MS"/>
        </w:rPr>
        <w:t>transmises</w:t>
      </w:r>
      <w:r w:rsidR="008817A4">
        <w:rPr>
          <w:rFonts w:ascii="Trebuchet MS" w:hAnsi="Trebuchet MS"/>
        </w:rPr>
        <w:t xml:space="preserve">. </w:t>
      </w:r>
    </w:p>
    <w:p w14:paraId="2231C80B" w14:textId="4EC9EFEE" w:rsidR="00995101" w:rsidRDefault="00995101" w:rsidP="00995101">
      <w:pPr>
        <w:pStyle w:val="Corpsdetexte"/>
        <w:rPr>
          <w:rFonts w:ascii="Trebuchet MS" w:hAnsi="Trebuchet MS"/>
        </w:rPr>
      </w:pPr>
    </w:p>
    <w:p w14:paraId="0A766F01" w14:textId="64708036" w:rsidR="00995101" w:rsidRDefault="00995101" w:rsidP="003A0994">
      <w:pPr>
        <w:pStyle w:val="Corpsdetexte"/>
        <w:numPr>
          <w:ilvl w:val="0"/>
          <w:numId w:val="5"/>
        </w:numPr>
        <w:rPr>
          <w:rFonts w:ascii="Trebuchet MS" w:hAnsi="Trebuchet MS"/>
        </w:rPr>
      </w:pPr>
      <w:r>
        <w:rPr>
          <w:rFonts w:ascii="Trebuchet MS" w:hAnsi="Trebuchet MS"/>
        </w:rPr>
        <w:t xml:space="preserve">Informer l’INERIS dans les meilleurs délais lorsqu’il a connaissance d’une violation de toute </w:t>
      </w:r>
      <w:r w:rsidR="00AA620A">
        <w:rPr>
          <w:rFonts w:ascii="Trebuchet MS" w:hAnsi="Trebuchet MS"/>
        </w:rPr>
        <w:t xml:space="preserve">stipulation </w:t>
      </w:r>
      <w:r>
        <w:rPr>
          <w:rFonts w:ascii="Trebuchet MS" w:hAnsi="Trebuchet MS"/>
        </w:rPr>
        <w:t>du présent engagement par un me</w:t>
      </w:r>
      <w:r w:rsidR="00FB203F">
        <w:rPr>
          <w:rFonts w:ascii="Trebuchet MS" w:hAnsi="Trebuchet MS"/>
        </w:rPr>
        <w:t>mbre de son personnel</w:t>
      </w:r>
      <w:r w:rsidR="00F85148">
        <w:rPr>
          <w:rFonts w:ascii="Trebuchet MS" w:hAnsi="Trebuchet MS"/>
        </w:rPr>
        <w:t xml:space="preserve"> ou tout autre tiers</w:t>
      </w:r>
      <w:r w:rsidR="00FB203F">
        <w:rPr>
          <w:rFonts w:ascii="Trebuchet MS" w:hAnsi="Trebuchet MS"/>
        </w:rPr>
        <w:t xml:space="preserve"> et prendre </w:t>
      </w:r>
      <w:r>
        <w:rPr>
          <w:rFonts w:ascii="Trebuchet MS" w:hAnsi="Trebuchet MS"/>
        </w:rPr>
        <w:t>toute mesure nécessaire afin que cette violation cesse immédiatement ;</w:t>
      </w:r>
    </w:p>
    <w:p w14:paraId="1C3EEF53" w14:textId="431390DD" w:rsidR="00995101" w:rsidRDefault="00995101" w:rsidP="00995101">
      <w:pPr>
        <w:pStyle w:val="Corpsdetexte"/>
        <w:rPr>
          <w:rFonts w:ascii="Trebuchet MS" w:hAnsi="Trebuchet MS"/>
        </w:rPr>
      </w:pPr>
    </w:p>
    <w:p w14:paraId="1E53C8C6" w14:textId="1BB5B631" w:rsidR="00995101" w:rsidRDefault="00995101" w:rsidP="003A0994">
      <w:pPr>
        <w:pStyle w:val="Corpsdetexte"/>
        <w:numPr>
          <w:ilvl w:val="0"/>
          <w:numId w:val="5"/>
        </w:numPr>
        <w:rPr>
          <w:rFonts w:ascii="Trebuchet MS" w:hAnsi="Trebuchet MS"/>
        </w:rPr>
      </w:pPr>
      <w:r>
        <w:rPr>
          <w:rFonts w:ascii="Trebuchet MS" w:hAnsi="Trebuchet MS"/>
        </w:rPr>
        <w:t xml:space="preserve">Ne procéder à </w:t>
      </w:r>
      <w:r w:rsidR="00FB203F">
        <w:rPr>
          <w:rFonts w:ascii="Trebuchet MS" w:hAnsi="Trebuchet MS"/>
        </w:rPr>
        <w:t xml:space="preserve">aucun </w:t>
      </w:r>
      <w:r>
        <w:rPr>
          <w:rFonts w:ascii="Trebuchet MS" w:hAnsi="Trebuchet MS"/>
        </w:rPr>
        <w:t>démontage</w:t>
      </w:r>
      <w:r w:rsidR="00FB203F">
        <w:rPr>
          <w:rFonts w:ascii="Trebuchet MS" w:hAnsi="Trebuchet MS"/>
        </w:rPr>
        <w:t>,</w:t>
      </w:r>
      <w:r>
        <w:rPr>
          <w:rFonts w:ascii="Trebuchet MS" w:hAnsi="Trebuchet MS"/>
        </w:rPr>
        <w:t xml:space="preserve"> </w:t>
      </w:r>
      <w:r w:rsidR="00FB203F">
        <w:rPr>
          <w:rFonts w:ascii="Trebuchet MS" w:hAnsi="Trebuchet MS"/>
        </w:rPr>
        <w:t xml:space="preserve">ingénierie inverse </w:t>
      </w:r>
      <w:r>
        <w:rPr>
          <w:rFonts w:ascii="Trebuchet MS" w:hAnsi="Trebuchet MS"/>
        </w:rPr>
        <w:t xml:space="preserve">ou </w:t>
      </w:r>
      <w:r w:rsidR="00FB203F">
        <w:rPr>
          <w:rFonts w:ascii="Trebuchet MS" w:hAnsi="Trebuchet MS"/>
        </w:rPr>
        <w:t>dé</w:t>
      </w:r>
      <w:r>
        <w:rPr>
          <w:rFonts w:ascii="Trebuchet MS" w:hAnsi="Trebuchet MS"/>
        </w:rPr>
        <w:t>compilation</w:t>
      </w:r>
      <w:r w:rsidR="00FB203F">
        <w:rPr>
          <w:rFonts w:ascii="Trebuchet MS" w:hAnsi="Trebuchet MS"/>
        </w:rPr>
        <w:t xml:space="preserve"> ou procédé similaire,</w:t>
      </w:r>
      <w:r>
        <w:rPr>
          <w:rFonts w:ascii="Trebuchet MS" w:hAnsi="Trebuchet MS"/>
        </w:rPr>
        <w:t xml:space="preserve"> de tout prototype, logiciel ou tout autre objet tangible incorporant toute Information </w:t>
      </w:r>
      <w:r w:rsidR="00693CF6">
        <w:rPr>
          <w:rFonts w:ascii="Trebuchet MS" w:hAnsi="Trebuchet MS"/>
        </w:rPr>
        <w:t>C</w:t>
      </w:r>
      <w:r>
        <w:rPr>
          <w:rFonts w:ascii="Trebuchet MS" w:hAnsi="Trebuchet MS"/>
        </w:rPr>
        <w:t>onfidentielle ;</w:t>
      </w:r>
    </w:p>
    <w:p w14:paraId="1DFFDAFC" w14:textId="77777777" w:rsidR="00F85148" w:rsidRDefault="00F85148" w:rsidP="002F4C68">
      <w:pPr>
        <w:pStyle w:val="Paragraphedeliste"/>
        <w:rPr>
          <w:rFonts w:ascii="Trebuchet MS" w:hAnsi="Trebuchet MS"/>
        </w:rPr>
      </w:pPr>
    </w:p>
    <w:p w14:paraId="251B28FB" w14:textId="54DEAD73" w:rsidR="00F85148" w:rsidRDefault="00F85148" w:rsidP="003A0994">
      <w:pPr>
        <w:pStyle w:val="Corpsdetexte"/>
        <w:numPr>
          <w:ilvl w:val="0"/>
          <w:numId w:val="5"/>
        </w:numPr>
        <w:rPr>
          <w:rFonts w:ascii="Trebuchet MS" w:hAnsi="Trebuchet MS"/>
        </w:rPr>
      </w:pPr>
      <w:r>
        <w:rPr>
          <w:rFonts w:ascii="Trebuchet MS" w:hAnsi="Trebuchet MS"/>
        </w:rPr>
        <w:t>Ne pas copier, modifier</w:t>
      </w:r>
      <w:r w:rsidR="009329DF">
        <w:rPr>
          <w:rFonts w:ascii="Trebuchet MS" w:hAnsi="Trebuchet MS"/>
        </w:rPr>
        <w:t xml:space="preserve"> </w:t>
      </w:r>
      <w:r>
        <w:rPr>
          <w:rFonts w:ascii="Trebuchet MS" w:hAnsi="Trebuchet MS"/>
        </w:rPr>
        <w:t>ou reproduire d’une quelconque façon toutes Informations Confidentielles sans l’accord préalable de l’INERIS.</w:t>
      </w:r>
    </w:p>
    <w:p w14:paraId="433CA8C7" w14:textId="77777777" w:rsidR="008C1F26" w:rsidRDefault="008C1F26" w:rsidP="002F4C68">
      <w:pPr>
        <w:pStyle w:val="Paragraphedeliste"/>
        <w:rPr>
          <w:rFonts w:ascii="Trebuchet MS" w:hAnsi="Trebuchet MS"/>
        </w:rPr>
      </w:pPr>
    </w:p>
    <w:p w14:paraId="7B088CA2" w14:textId="041D0820" w:rsidR="008C1F26" w:rsidRDefault="008C1F26" w:rsidP="008C1F26">
      <w:pPr>
        <w:pStyle w:val="Corpsdetexte"/>
        <w:numPr>
          <w:ilvl w:val="0"/>
          <w:numId w:val="5"/>
        </w:numPr>
        <w:rPr>
          <w:rFonts w:ascii="Trebuchet MS" w:hAnsi="Trebuchet MS"/>
        </w:rPr>
      </w:pPr>
      <w:r>
        <w:rPr>
          <w:rFonts w:ascii="Trebuchet MS" w:hAnsi="Trebuchet MS"/>
        </w:rPr>
        <w:t>Conserver et stocker de façon sécurisée les Informations Confidentielles durant toute la durée du présent engagement</w:t>
      </w:r>
      <w:r w:rsidR="00AA620A">
        <w:rPr>
          <w:rFonts w:ascii="Trebuchet MS" w:hAnsi="Trebuchet MS"/>
        </w:rPr>
        <w:t>.</w:t>
      </w:r>
      <w:r>
        <w:rPr>
          <w:rFonts w:ascii="Trebuchet MS" w:hAnsi="Trebuchet MS"/>
        </w:rPr>
        <w:t xml:space="preserve"> </w:t>
      </w:r>
    </w:p>
    <w:p w14:paraId="12081DBD" w14:textId="77777777" w:rsidR="008C1F26" w:rsidRDefault="008C1F26" w:rsidP="002F4C68">
      <w:pPr>
        <w:pStyle w:val="Paragraphedeliste"/>
        <w:rPr>
          <w:rFonts w:ascii="Trebuchet MS" w:hAnsi="Trebuchet MS"/>
        </w:rPr>
      </w:pPr>
    </w:p>
    <w:p w14:paraId="78915418" w14:textId="795114BA" w:rsidR="002F4C68" w:rsidRDefault="001D40AD" w:rsidP="00874F14">
      <w:pPr>
        <w:pStyle w:val="Corpsdetexte"/>
        <w:numPr>
          <w:ilvl w:val="0"/>
          <w:numId w:val="5"/>
        </w:numPr>
        <w:rPr>
          <w:rFonts w:ascii="Trebuchet MS" w:hAnsi="Trebuchet MS"/>
        </w:rPr>
      </w:pPr>
      <w:r>
        <w:rPr>
          <w:rFonts w:ascii="Trebuchet MS" w:hAnsi="Trebuchet MS"/>
        </w:rPr>
        <w:t>R</w:t>
      </w:r>
      <w:r w:rsidR="008C1F26" w:rsidRPr="00874F14">
        <w:rPr>
          <w:rFonts w:ascii="Trebuchet MS" w:hAnsi="Trebuchet MS"/>
        </w:rPr>
        <w:t>envoyer, supprimer ou détruire</w:t>
      </w:r>
      <w:r w:rsidR="00874F14" w:rsidRPr="00874F14">
        <w:rPr>
          <w:rFonts w:ascii="Trebuchet MS" w:hAnsi="Trebuchet MS"/>
        </w:rPr>
        <w:t>,</w:t>
      </w:r>
      <w:r w:rsidR="008C1F26" w:rsidRPr="00874F14">
        <w:rPr>
          <w:rFonts w:ascii="Trebuchet MS" w:hAnsi="Trebuchet MS"/>
        </w:rPr>
        <w:t xml:space="preserve"> </w:t>
      </w:r>
      <w:r w:rsidR="00874F14" w:rsidRPr="00874F14">
        <w:rPr>
          <w:rFonts w:ascii="Trebuchet MS" w:hAnsi="Trebuchet MS"/>
        </w:rPr>
        <w:t>à tout moment sur demande de</w:t>
      </w:r>
      <w:r w:rsidR="00874F14" w:rsidRPr="008C1F26">
        <w:rPr>
          <w:rFonts w:ascii="Trebuchet MS" w:hAnsi="Trebuchet MS"/>
        </w:rPr>
        <w:t xml:space="preserve"> l’INERIS</w:t>
      </w:r>
      <w:r w:rsidR="00874F14">
        <w:rPr>
          <w:rFonts w:ascii="Trebuchet MS" w:hAnsi="Trebuchet MS"/>
        </w:rPr>
        <w:t>,</w:t>
      </w:r>
      <w:r w:rsidR="00874F14" w:rsidRPr="008C1F26">
        <w:rPr>
          <w:rFonts w:ascii="Trebuchet MS" w:hAnsi="Trebuchet MS"/>
        </w:rPr>
        <w:t xml:space="preserve"> </w:t>
      </w:r>
      <w:r w:rsidR="008C1F26" w:rsidRPr="008C1F26">
        <w:rPr>
          <w:rFonts w:ascii="Trebuchet MS" w:hAnsi="Trebuchet MS"/>
        </w:rPr>
        <w:t xml:space="preserve">les Informations Confidentielles de l’INERIS </w:t>
      </w:r>
      <w:r w:rsidR="008C1F26">
        <w:rPr>
          <w:rFonts w:ascii="Trebuchet MS" w:hAnsi="Trebuchet MS"/>
        </w:rPr>
        <w:t>ainsi que les copies inhérentes, et cesser immédiatement d</w:t>
      </w:r>
      <w:r w:rsidR="002F4C68">
        <w:rPr>
          <w:rFonts w:ascii="Trebuchet MS" w:hAnsi="Trebuchet MS"/>
        </w:rPr>
        <w:t xml:space="preserve">e les </w:t>
      </w:r>
      <w:r w:rsidR="008C1F26">
        <w:rPr>
          <w:rFonts w:ascii="Trebuchet MS" w:hAnsi="Trebuchet MS"/>
        </w:rPr>
        <w:t>utiliser.</w:t>
      </w:r>
    </w:p>
    <w:p w14:paraId="13B636E5" w14:textId="77777777" w:rsidR="00874F14" w:rsidRDefault="00874F14" w:rsidP="00874F14">
      <w:pPr>
        <w:pStyle w:val="Paragraphedeliste"/>
        <w:rPr>
          <w:rFonts w:ascii="Trebuchet MS" w:hAnsi="Trebuchet MS"/>
        </w:rPr>
      </w:pPr>
    </w:p>
    <w:p w14:paraId="672A1AA2" w14:textId="7DB0E612" w:rsidR="00874391" w:rsidRDefault="008817A4">
      <w:pPr>
        <w:pStyle w:val="Corpsdetexte"/>
        <w:rPr>
          <w:rFonts w:ascii="Trebuchet MS" w:hAnsi="Trebuchet MS"/>
        </w:rPr>
      </w:pPr>
      <w:r>
        <w:rPr>
          <w:rFonts w:ascii="Trebuchet MS" w:hAnsi="Trebuchet MS"/>
        </w:rPr>
        <w:t>La Société</w:t>
      </w:r>
      <w:r w:rsidR="00583CD5">
        <w:rPr>
          <w:rFonts w:ascii="Trebuchet MS" w:hAnsi="Trebuchet MS"/>
        </w:rPr>
        <w:t xml:space="preserve"> </w:t>
      </w:r>
      <w:r w:rsidR="00583CD5" w:rsidRPr="00583CD5">
        <w:rPr>
          <w:rFonts w:ascii="Trebuchet MS" w:hAnsi="Trebuchet MS"/>
        </w:rPr>
        <w:t xml:space="preserve">se porte fort du respect de ces </w:t>
      </w:r>
      <w:r w:rsidR="00AA620A">
        <w:rPr>
          <w:rFonts w:ascii="Trebuchet MS" w:hAnsi="Trebuchet MS"/>
        </w:rPr>
        <w:t>stipulations</w:t>
      </w:r>
      <w:r w:rsidR="00AA620A" w:rsidRPr="00583CD5">
        <w:rPr>
          <w:rFonts w:ascii="Trebuchet MS" w:hAnsi="Trebuchet MS"/>
        </w:rPr>
        <w:t xml:space="preserve"> </w:t>
      </w:r>
      <w:r w:rsidR="00583CD5" w:rsidRPr="00583CD5">
        <w:rPr>
          <w:rFonts w:ascii="Trebuchet MS" w:hAnsi="Trebuchet MS"/>
        </w:rPr>
        <w:t>par ses employés et sous-traitants.</w:t>
      </w:r>
    </w:p>
    <w:p w14:paraId="6BFA601F" w14:textId="77777777" w:rsidR="00583CD5" w:rsidRDefault="00583CD5">
      <w:pPr>
        <w:pStyle w:val="Corpsdetexte"/>
        <w:rPr>
          <w:rFonts w:ascii="Trebuchet MS" w:hAnsi="Trebuchet MS"/>
          <w:b/>
          <w:caps/>
          <w:u w:val="single"/>
        </w:rPr>
      </w:pPr>
    </w:p>
    <w:p w14:paraId="3562F9C8" w14:textId="29613D09" w:rsidR="003215D1" w:rsidRDefault="003215D1">
      <w:pPr>
        <w:pStyle w:val="Corpsdetexte"/>
        <w:rPr>
          <w:rFonts w:ascii="Trebuchet MS" w:hAnsi="Trebuchet MS"/>
        </w:rPr>
      </w:pPr>
      <w:r>
        <w:rPr>
          <w:rFonts w:ascii="Trebuchet MS" w:hAnsi="Trebuchet MS"/>
        </w:rPr>
        <w:t xml:space="preserve">L’INERIS se réserve le droit d’exercer un audit à tout moment </w:t>
      </w:r>
      <w:r w:rsidR="00D3057D">
        <w:rPr>
          <w:rFonts w:ascii="Trebuchet MS" w:hAnsi="Trebuchet MS"/>
        </w:rPr>
        <w:t>dans les locaux de la Société</w:t>
      </w:r>
      <w:r w:rsidR="00F8065E">
        <w:rPr>
          <w:rFonts w:ascii="Trebuchet MS" w:hAnsi="Trebuchet MS"/>
        </w:rPr>
        <w:t xml:space="preserve"> afin de vérifier la bonne exécution du présent engagement et </w:t>
      </w:r>
      <w:r>
        <w:rPr>
          <w:rFonts w:ascii="Trebuchet MS" w:hAnsi="Trebuchet MS"/>
        </w:rPr>
        <w:t xml:space="preserve">sous réserve d’un délai de prévenance de </w:t>
      </w:r>
      <w:r w:rsidR="00F8065E">
        <w:rPr>
          <w:rFonts w:ascii="Trebuchet MS" w:hAnsi="Trebuchet MS"/>
        </w:rPr>
        <w:t>dix</w:t>
      </w:r>
      <w:r>
        <w:rPr>
          <w:rFonts w:ascii="Trebuchet MS" w:hAnsi="Trebuchet MS"/>
        </w:rPr>
        <w:t xml:space="preserve"> (</w:t>
      </w:r>
      <w:r w:rsidR="00F8065E">
        <w:rPr>
          <w:rFonts w:ascii="Trebuchet MS" w:hAnsi="Trebuchet MS"/>
        </w:rPr>
        <w:t>10</w:t>
      </w:r>
      <w:r>
        <w:rPr>
          <w:rFonts w:ascii="Trebuchet MS" w:hAnsi="Trebuchet MS"/>
        </w:rPr>
        <w:t>) jours ouvrés.</w:t>
      </w:r>
    </w:p>
    <w:p w14:paraId="12D221B9" w14:textId="77777777" w:rsidR="003215D1" w:rsidRDefault="003215D1">
      <w:pPr>
        <w:pStyle w:val="Corpsdetexte"/>
        <w:rPr>
          <w:rFonts w:ascii="Trebuchet MS" w:hAnsi="Trebuchet MS"/>
        </w:rPr>
      </w:pPr>
    </w:p>
    <w:p w14:paraId="181BE520" w14:textId="10766CAE" w:rsidR="00B72F68" w:rsidRPr="00B72F68" w:rsidRDefault="00B72F68">
      <w:pPr>
        <w:pStyle w:val="Corpsdetexte"/>
        <w:rPr>
          <w:rFonts w:ascii="Trebuchet MS" w:hAnsi="Trebuchet MS"/>
        </w:rPr>
      </w:pPr>
      <w:r w:rsidRPr="00B72F68">
        <w:rPr>
          <w:rFonts w:ascii="Trebuchet MS" w:hAnsi="Trebuchet MS"/>
        </w:rPr>
        <w:t xml:space="preserve">Aucune des </w:t>
      </w:r>
      <w:r w:rsidR="00AA620A">
        <w:rPr>
          <w:rFonts w:ascii="Trebuchet MS" w:hAnsi="Trebuchet MS"/>
        </w:rPr>
        <w:t>stipulations</w:t>
      </w:r>
      <w:r w:rsidR="00AA620A" w:rsidRPr="00B72F68">
        <w:rPr>
          <w:rFonts w:ascii="Trebuchet MS" w:hAnsi="Trebuchet MS"/>
        </w:rPr>
        <w:t xml:space="preserve"> </w:t>
      </w:r>
      <w:r w:rsidRPr="00B72F68">
        <w:rPr>
          <w:rFonts w:ascii="Trebuchet MS" w:hAnsi="Trebuchet MS"/>
        </w:rPr>
        <w:t xml:space="preserve">contenues dans le présent </w:t>
      </w:r>
      <w:r>
        <w:rPr>
          <w:rFonts w:ascii="Trebuchet MS" w:hAnsi="Trebuchet MS"/>
        </w:rPr>
        <w:t>engagement</w:t>
      </w:r>
      <w:r w:rsidRPr="00B72F68">
        <w:rPr>
          <w:rFonts w:ascii="Trebuchet MS" w:hAnsi="Trebuchet MS"/>
        </w:rPr>
        <w:t xml:space="preserve"> </w:t>
      </w:r>
      <w:r w:rsidR="003215D1">
        <w:rPr>
          <w:rFonts w:ascii="Trebuchet MS" w:hAnsi="Trebuchet MS"/>
        </w:rPr>
        <w:t xml:space="preserve">ne pourra être </w:t>
      </w:r>
      <w:r w:rsidRPr="00B72F68">
        <w:rPr>
          <w:rFonts w:ascii="Trebuchet MS" w:hAnsi="Trebuchet MS"/>
        </w:rPr>
        <w:t xml:space="preserve">interprétée comme une obligation </w:t>
      </w:r>
      <w:r>
        <w:rPr>
          <w:rFonts w:ascii="Trebuchet MS" w:hAnsi="Trebuchet MS"/>
        </w:rPr>
        <w:t xml:space="preserve">pour l’INERIS </w:t>
      </w:r>
      <w:r w:rsidRPr="00B72F68">
        <w:rPr>
          <w:rFonts w:ascii="Trebuchet MS" w:hAnsi="Trebuchet MS"/>
        </w:rPr>
        <w:t xml:space="preserve">de fournir une Information </w:t>
      </w:r>
      <w:r w:rsidR="00693CF6">
        <w:rPr>
          <w:rFonts w:ascii="Trebuchet MS" w:hAnsi="Trebuchet MS"/>
        </w:rPr>
        <w:t>C</w:t>
      </w:r>
      <w:r w:rsidRPr="00B72F68">
        <w:rPr>
          <w:rFonts w:ascii="Trebuchet MS" w:hAnsi="Trebuchet MS"/>
        </w:rPr>
        <w:t xml:space="preserve">onfidentielle ou de s’engager contractuellement avec </w:t>
      </w:r>
      <w:r w:rsidR="00D3057D">
        <w:rPr>
          <w:rFonts w:ascii="Trebuchet MS" w:hAnsi="Trebuchet MS"/>
        </w:rPr>
        <w:t>la Société</w:t>
      </w:r>
      <w:r w:rsidRPr="00B72F68">
        <w:rPr>
          <w:rFonts w:ascii="Trebuchet MS" w:hAnsi="Trebuchet MS"/>
        </w:rPr>
        <w:t xml:space="preserve"> dans l’avenir.</w:t>
      </w:r>
    </w:p>
    <w:p w14:paraId="5BD7F69C" w14:textId="77777777" w:rsidR="00874391" w:rsidRDefault="00874391">
      <w:pPr>
        <w:pStyle w:val="Corpsdetexte"/>
        <w:rPr>
          <w:rFonts w:ascii="Trebuchet MS" w:hAnsi="Trebuchet MS"/>
          <w:b/>
          <w:caps/>
          <w:u w:val="single"/>
        </w:rPr>
      </w:pPr>
    </w:p>
    <w:p w14:paraId="33915F74" w14:textId="77777777" w:rsidR="00B80B49" w:rsidRDefault="00B80B49" w:rsidP="00B80B49">
      <w:pPr>
        <w:pStyle w:val="Corpsdetexte"/>
        <w:rPr>
          <w:rFonts w:ascii="Trebuchet MS" w:hAnsi="Trebuchet MS"/>
        </w:rPr>
      </w:pPr>
    </w:p>
    <w:p w14:paraId="6B07B7DC" w14:textId="36382BF7" w:rsidR="00B80B49" w:rsidRPr="00B80B49" w:rsidRDefault="00B80B49" w:rsidP="00B80B49">
      <w:pPr>
        <w:pStyle w:val="Titre4"/>
        <w:numPr>
          <w:ilvl w:val="0"/>
          <w:numId w:val="9"/>
        </w:numPr>
        <w:tabs>
          <w:tab w:val="clear" w:pos="4980"/>
          <w:tab w:val="left" w:pos="1701"/>
        </w:tabs>
        <w:rPr>
          <w:rFonts w:ascii="Trebuchet MS" w:hAnsi="Trebuchet MS"/>
        </w:rPr>
      </w:pPr>
      <w:r w:rsidRPr="00516435">
        <w:rPr>
          <w:rFonts w:ascii="Trebuchet MS" w:hAnsi="Trebuchet MS"/>
        </w:rPr>
        <w:t>PROPRIETE</w:t>
      </w:r>
    </w:p>
    <w:p w14:paraId="22256125" w14:textId="77777777" w:rsidR="00B80B49" w:rsidRDefault="00B80B49" w:rsidP="00B80B49">
      <w:pPr>
        <w:rPr>
          <w:rFonts w:ascii="Trebuchet MS" w:hAnsi="Trebuchet MS"/>
          <w:sz w:val="24"/>
        </w:rPr>
      </w:pPr>
    </w:p>
    <w:p w14:paraId="3BC6C4BD" w14:textId="65789ABC" w:rsidR="00125656" w:rsidRPr="00125656" w:rsidRDefault="00ED62C4" w:rsidP="00125656">
      <w:pPr>
        <w:pStyle w:val="Corpsdetexte"/>
        <w:rPr>
          <w:rFonts w:ascii="Trebuchet MS" w:hAnsi="Trebuchet MS"/>
        </w:rPr>
      </w:pPr>
      <w:r>
        <w:rPr>
          <w:rFonts w:ascii="Trebuchet MS" w:hAnsi="Trebuchet MS"/>
        </w:rPr>
        <w:t>La Société</w:t>
      </w:r>
      <w:r w:rsidR="00125656" w:rsidRPr="00125656">
        <w:rPr>
          <w:rFonts w:ascii="Trebuchet MS" w:hAnsi="Trebuchet MS"/>
        </w:rPr>
        <w:t xml:space="preserve"> s’engage à ne pas déposer ou faire déposer, en son nom ou au nom des tiers, de demandes de brevet ou d’autres titres de propriété industrielle ou intellectuelles incluant tout ou partie des Informations Confidentielles.</w:t>
      </w:r>
    </w:p>
    <w:p w14:paraId="53766226" w14:textId="77777777" w:rsidR="00125656" w:rsidRPr="00125656" w:rsidRDefault="00125656" w:rsidP="00125656">
      <w:pPr>
        <w:pStyle w:val="Corpsdetexte"/>
        <w:rPr>
          <w:rFonts w:ascii="Trebuchet MS" w:hAnsi="Trebuchet MS"/>
        </w:rPr>
      </w:pPr>
    </w:p>
    <w:p w14:paraId="7FA01D53" w14:textId="712B5A3C" w:rsidR="00125656" w:rsidRDefault="00125656" w:rsidP="00125656">
      <w:pPr>
        <w:pStyle w:val="Corpsdetexte"/>
        <w:rPr>
          <w:ins w:id="9" w:author="BELKATEB Leila" w:date="2019-01-16T11:32:00Z"/>
          <w:rFonts w:ascii="Trebuchet MS" w:hAnsi="Trebuchet MS"/>
        </w:rPr>
      </w:pPr>
      <w:r w:rsidRPr="00125656">
        <w:rPr>
          <w:rFonts w:ascii="Trebuchet MS" w:hAnsi="Trebuchet MS"/>
        </w:rPr>
        <w:t>Le présent engagement ne saurait en aucune façon être interprété comme conférant un droit quelconque ou concédant une licence expresse ou implicite sur tout ou partie des Informations Confidentielles.</w:t>
      </w:r>
    </w:p>
    <w:p w14:paraId="3C91EAF8" w14:textId="77777777" w:rsidR="00125656" w:rsidRPr="00125656" w:rsidRDefault="00125656" w:rsidP="00125656">
      <w:pPr>
        <w:pStyle w:val="Corpsdetexte"/>
        <w:rPr>
          <w:rFonts w:ascii="Trebuchet MS" w:hAnsi="Trebuchet MS"/>
        </w:rPr>
      </w:pPr>
    </w:p>
    <w:p w14:paraId="024F4B74" w14:textId="32662AF4" w:rsidR="00B80B49" w:rsidRDefault="00125656" w:rsidP="00125656">
      <w:pPr>
        <w:pStyle w:val="Corpsdetexte"/>
        <w:rPr>
          <w:rFonts w:ascii="Trebuchet MS" w:hAnsi="Trebuchet MS"/>
        </w:rPr>
      </w:pPr>
      <w:r w:rsidRPr="00125656">
        <w:rPr>
          <w:rFonts w:ascii="Trebuchet MS" w:hAnsi="Trebuchet MS"/>
        </w:rPr>
        <w:lastRenderedPageBreak/>
        <w:t xml:space="preserve">Toutes les Informations Confidentielles resteront la propriété de </w:t>
      </w:r>
      <w:r>
        <w:rPr>
          <w:rFonts w:ascii="Trebuchet MS" w:hAnsi="Trebuchet MS"/>
        </w:rPr>
        <w:t>l’INERIS</w:t>
      </w:r>
      <w:r w:rsidRPr="00125656">
        <w:rPr>
          <w:rFonts w:ascii="Trebuchet MS" w:hAnsi="Trebuchet MS"/>
        </w:rPr>
        <w:t>.</w:t>
      </w:r>
    </w:p>
    <w:p w14:paraId="1783153D" w14:textId="4505DD3D" w:rsidR="00693CF6" w:rsidRDefault="00693CF6" w:rsidP="00B80B49">
      <w:pPr>
        <w:pStyle w:val="Corpsdetexte"/>
        <w:rPr>
          <w:rFonts w:ascii="Trebuchet MS" w:hAnsi="Trebuchet MS"/>
        </w:rPr>
      </w:pPr>
    </w:p>
    <w:p w14:paraId="0D053D43" w14:textId="77777777" w:rsidR="001D40AD" w:rsidRDefault="001D40AD" w:rsidP="00B80B49">
      <w:pPr>
        <w:pStyle w:val="Corpsdetexte"/>
        <w:rPr>
          <w:rFonts w:ascii="Trebuchet MS" w:hAnsi="Trebuchet MS"/>
        </w:rPr>
      </w:pPr>
    </w:p>
    <w:p w14:paraId="15C6042E" w14:textId="4FFF25CB" w:rsidR="003B0C76" w:rsidRPr="00B80B49" w:rsidRDefault="00B80B49" w:rsidP="00B80B49">
      <w:pPr>
        <w:pStyle w:val="Titre4"/>
        <w:numPr>
          <w:ilvl w:val="0"/>
          <w:numId w:val="9"/>
        </w:numPr>
        <w:tabs>
          <w:tab w:val="clear" w:pos="4980"/>
          <w:tab w:val="left" w:pos="1701"/>
        </w:tabs>
        <w:rPr>
          <w:rFonts w:ascii="Trebuchet MS" w:hAnsi="Trebuchet MS"/>
        </w:rPr>
      </w:pPr>
      <w:commentRangeStart w:id="10"/>
      <w:r w:rsidRPr="00B80B49">
        <w:rPr>
          <w:rFonts w:ascii="Trebuchet MS" w:hAnsi="Trebuchet MS"/>
        </w:rPr>
        <w:t xml:space="preserve">DUREE DE L‘ENGAGEMENT </w:t>
      </w:r>
      <w:commentRangeEnd w:id="10"/>
      <w:r w:rsidR="001D40AD">
        <w:rPr>
          <w:rStyle w:val="Marquedecommentaire"/>
          <w:rFonts w:ascii="Times New Roman" w:hAnsi="Times New Roman"/>
          <w:b w:val="0"/>
          <w:u w:val="none"/>
        </w:rPr>
        <w:commentReference w:id="10"/>
      </w:r>
    </w:p>
    <w:p w14:paraId="689B2822" w14:textId="77777777" w:rsidR="003B0C76" w:rsidRDefault="003B0C76">
      <w:pPr>
        <w:pStyle w:val="Corpsdetexte"/>
        <w:rPr>
          <w:rFonts w:ascii="Trebuchet MS" w:hAnsi="Trebuchet MS"/>
          <w:b/>
          <w:caps/>
          <w:u w:val="single"/>
        </w:rPr>
      </w:pPr>
    </w:p>
    <w:p w14:paraId="1C7AD42C" w14:textId="13BC02D7" w:rsidR="00AF2C61" w:rsidRDefault="007807E1" w:rsidP="00C5767F">
      <w:pPr>
        <w:pStyle w:val="Corpsdetexte"/>
        <w:rPr>
          <w:rFonts w:ascii="Trebuchet MS" w:hAnsi="Trebuchet MS"/>
        </w:rPr>
      </w:pPr>
      <w:r>
        <w:rPr>
          <w:rFonts w:ascii="Trebuchet MS" w:hAnsi="Trebuchet MS"/>
        </w:rPr>
        <w:t xml:space="preserve">Le présent engagement </w:t>
      </w:r>
      <w:r w:rsidR="00FF1135">
        <w:rPr>
          <w:rFonts w:ascii="Trebuchet MS" w:hAnsi="Trebuchet MS"/>
        </w:rPr>
        <w:t xml:space="preserve">de confidentialité est valable pour une durée de </w:t>
      </w:r>
      <w:r w:rsidR="001D40AD">
        <w:rPr>
          <w:rFonts w:ascii="Trebuchet MS" w:hAnsi="Trebuchet MS"/>
        </w:rPr>
        <w:t>dix</w:t>
      </w:r>
      <w:r w:rsidR="00FB203F" w:rsidRPr="001D40AD">
        <w:rPr>
          <w:rFonts w:ascii="Trebuchet MS" w:hAnsi="Trebuchet MS"/>
        </w:rPr>
        <w:t xml:space="preserve"> </w:t>
      </w:r>
      <w:commentRangeStart w:id="12"/>
      <w:r w:rsidR="00FF1135" w:rsidRPr="00566117">
        <w:rPr>
          <w:rFonts w:ascii="Trebuchet MS" w:hAnsi="Trebuchet MS"/>
          <w:highlight w:val="yellow"/>
        </w:rPr>
        <w:t>(</w:t>
      </w:r>
      <w:r w:rsidR="001D40AD">
        <w:rPr>
          <w:rFonts w:ascii="Trebuchet MS" w:hAnsi="Trebuchet MS"/>
          <w:highlight w:val="yellow"/>
        </w:rPr>
        <w:t>10</w:t>
      </w:r>
      <w:r w:rsidR="00FF1135" w:rsidRPr="00566117">
        <w:rPr>
          <w:rFonts w:ascii="Trebuchet MS" w:hAnsi="Trebuchet MS"/>
          <w:highlight w:val="yellow"/>
        </w:rPr>
        <w:t>)</w:t>
      </w:r>
      <w:r w:rsidR="00FF1135">
        <w:rPr>
          <w:rFonts w:ascii="Trebuchet MS" w:hAnsi="Trebuchet MS"/>
        </w:rPr>
        <w:t xml:space="preserve"> </w:t>
      </w:r>
      <w:commentRangeEnd w:id="12"/>
      <w:r w:rsidR="00566117">
        <w:rPr>
          <w:rStyle w:val="Marquedecommentaire"/>
          <w:rFonts w:ascii="Times New Roman" w:hAnsi="Times New Roman"/>
        </w:rPr>
        <w:commentReference w:id="12"/>
      </w:r>
      <w:r w:rsidR="00FF1135">
        <w:rPr>
          <w:rFonts w:ascii="Trebuchet MS" w:hAnsi="Trebuchet MS"/>
        </w:rPr>
        <w:t>ans à compter d</w:t>
      </w:r>
      <w:r w:rsidR="00C5767F">
        <w:rPr>
          <w:rFonts w:ascii="Trebuchet MS" w:hAnsi="Trebuchet MS"/>
        </w:rPr>
        <w:t xml:space="preserve">e sa signature. </w:t>
      </w:r>
    </w:p>
    <w:p w14:paraId="197DD90F" w14:textId="77777777" w:rsidR="00B80B49" w:rsidRDefault="00B80B49" w:rsidP="00B80B49">
      <w:pPr>
        <w:pStyle w:val="Corpsdetexte"/>
        <w:rPr>
          <w:rFonts w:ascii="Trebuchet MS" w:hAnsi="Trebuchet MS"/>
        </w:rPr>
      </w:pPr>
    </w:p>
    <w:p w14:paraId="6F1994E5" w14:textId="77777777" w:rsidR="00ED62C4" w:rsidRDefault="00ED62C4" w:rsidP="00ED62C4">
      <w:pPr>
        <w:pStyle w:val="Corpsdetexte"/>
        <w:spacing w:line="276" w:lineRule="auto"/>
        <w:rPr>
          <w:rFonts w:ascii="Trebuchet MS" w:hAnsi="Trebuchet MS"/>
        </w:rPr>
      </w:pPr>
      <w:r>
        <w:rPr>
          <w:rFonts w:ascii="Trebuchet MS" w:hAnsi="Trebuchet MS"/>
        </w:rPr>
        <w:t xml:space="preserve">Les Parties excluent l’application de l’article 1215 du Code civil. </w:t>
      </w:r>
    </w:p>
    <w:p w14:paraId="40308C30" w14:textId="440FF75B" w:rsidR="00B80B49" w:rsidRDefault="00B80B49" w:rsidP="00C5767F">
      <w:pPr>
        <w:pStyle w:val="Corpsdetexte"/>
        <w:rPr>
          <w:rFonts w:ascii="Trebuchet MS" w:hAnsi="Trebuchet MS"/>
        </w:rPr>
      </w:pPr>
    </w:p>
    <w:p w14:paraId="339141CA" w14:textId="77777777" w:rsidR="00693CF6" w:rsidRDefault="00693CF6" w:rsidP="00C5767F">
      <w:pPr>
        <w:pStyle w:val="Corpsdetexte"/>
        <w:rPr>
          <w:rFonts w:ascii="Trebuchet MS" w:hAnsi="Trebuchet MS"/>
        </w:rPr>
      </w:pPr>
      <w:bookmarkStart w:id="14" w:name="_Hlk36477601"/>
    </w:p>
    <w:p w14:paraId="5F2FDD0E" w14:textId="2E07507E" w:rsidR="00B80B49" w:rsidRDefault="00125656" w:rsidP="00B80B49">
      <w:pPr>
        <w:pStyle w:val="Titre4"/>
        <w:numPr>
          <w:ilvl w:val="0"/>
          <w:numId w:val="9"/>
        </w:numPr>
        <w:tabs>
          <w:tab w:val="clear" w:pos="4980"/>
          <w:tab w:val="left" w:pos="1701"/>
        </w:tabs>
        <w:rPr>
          <w:rFonts w:ascii="Trebuchet MS" w:hAnsi="Trebuchet MS"/>
        </w:rPr>
      </w:pPr>
      <w:r>
        <w:rPr>
          <w:rFonts w:ascii="Trebuchet MS" w:hAnsi="Trebuchet MS"/>
        </w:rPr>
        <w:t xml:space="preserve">INTEGRALITE DE L’ENGAGEMENT </w:t>
      </w:r>
      <w:r w:rsidR="00B80B49">
        <w:rPr>
          <w:rFonts w:ascii="Trebuchet MS" w:hAnsi="Trebuchet MS"/>
        </w:rPr>
        <w:t>- AVENANTS</w:t>
      </w:r>
    </w:p>
    <w:p w14:paraId="4A40466A" w14:textId="149987D6" w:rsidR="00B80B49" w:rsidRDefault="00B80B49" w:rsidP="00B80B49">
      <w:pPr>
        <w:rPr>
          <w:rFonts w:ascii="Trebuchet MS" w:hAnsi="Trebuchet MS"/>
          <w:sz w:val="20"/>
          <w:lang w:val="fr-BE"/>
        </w:rPr>
      </w:pPr>
    </w:p>
    <w:p w14:paraId="60FCD084" w14:textId="77777777" w:rsidR="00693CF6" w:rsidRDefault="00693CF6" w:rsidP="00B80B49">
      <w:pPr>
        <w:rPr>
          <w:rFonts w:ascii="Trebuchet MS" w:hAnsi="Trebuchet MS"/>
          <w:sz w:val="20"/>
          <w:lang w:val="fr-BE"/>
        </w:rPr>
      </w:pPr>
    </w:p>
    <w:p w14:paraId="1B241B82" w14:textId="77777777" w:rsidR="00125656" w:rsidRPr="00125656" w:rsidRDefault="00125656" w:rsidP="00125656">
      <w:pPr>
        <w:pStyle w:val="Corpsdetexte"/>
        <w:rPr>
          <w:rFonts w:ascii="Trebuchet MS" w:hAnsi="Trebuchet MS"/>
        </w:rPr>
      </w:pPr>
      <w:r w:rsidRPr="00125656">
        <w:rPr>
          <w:rFonts w:ascii="Trebuchet MS" w:hAnsi="Trebuchet MS"/>
        </w:rPr>
        <w:t>Le présent engagement contient l'intégralité des termes et conditions sur lesquels les Parties se sont mises d'accord. Il annule et remplace tous documents ou accords préalables relatifs à son objet.</w:t>
      </w:r>
    </w:p>
    <w:bookmarkEnd w:id="14"/>
    <w:p w14:paraId="533FFD54" w14:textId="77777777" w:rsidR="00125656" w:rsidRPr="00125656" w:rsidRDefault="00125656" w:rsidP="00125656">
      <w:pPr>
        <w:pStyle w:val="Corpsdetexte"/>
        <w:rPr>
          <w:rFonts w:ascii="Trebuchet MS" w:hAnsi="Trebuchet MS"/>
        </w:rPr>
      </w:pPr>
    </w:p>
    <w:p w14:paraId="58E654B5" w14:textId="7CD89D31" w:rsidR="00125656" w:rsidRPr="00125656" w:rsidRDefault="00125656" w:rsidP="00125656">
      <w:pPr>
        <w:pStyle w:val="Corpsdetexte"/>
        <w:rPr>
          <w:rFonts w:ascii="Trebuchet MS" w:hAnsi="Trebuchet MS"/>
        </w:rPr>
      </w:pPr>
      <w:bookmarkStart w:id="15" w:name="_Hlk36477632"/>
      <w:r w:rsidRPr="00125656">
        <w:rPr>
          <w:rFonts w:ascii="Trebuchet MS" w:hAnsi="Trebuchet MS"/>
        </w:rPr>
        <w:t xml:space="preserve">Dans l’hypothèse où une </w:t>
      </w:r>
      <w:r w:rsidR="00AA620A">
        <w:rPr>
          <w:rFonts w:ascii="Trebuchet MS" w:hAnsi="Trebuchet MS"/>
        </w:rPr>
        <w:t>stipulation</w:t>
      </w:r>
      <w:r w:rsidR="00AA620A" w:rsidRPr="00125656">
        <w:rPr>
          <w:rFonts w:ascii="Trebuchet MS" w:hAnsi="Trebuchet MS"/>
        </w:rPr>
        <w:t xml:space="preserve"> </w:t>
      </w:r>
      <w:r w:rsidRPr="00125656">
        <w:rPr>
          <w:rFonts w:ascii="Trebuchet MS" w:hAnsi="Trebuchet MS"/>
        </w:rPr>
        <w:t xml:space="preserve">contractuelle serait déclarée nulle, illégale ou inopposable par un tiers dûment habilité, les autres </w:t>
      </w:r>
      <w:r w:rsidR="00AA620A">
        <w:rPr>
          <w:rFonts w:ascii="Trebuchet MS" w:hAnsi="Trebuchet MS"/>
        </w:rPr>
        <w:t>stipulations</w:t>
      </w:r>
      <w:r w:rsidR="00AA620A" w:rsidRPr="00125656">
        <w:rPr>
          <w:rFonts w:ascii="Trebuchet MS" w:hAnsi="Trebuchet MS"/>
        </w:rPr>
        <w:t xml:space="preserve"> </w:t>
      </w:r>
      <w:r w:rsidRPr="00125656">
        <w:rPr>
          <w:rFonts w:ascii="Trebuchet MS" w:hAnsi="Trebuchet MS"/>
        </w:rPr>
        <w:t>contractuelles ne sauraient en être altérées ou affectées.</w:t>
      </w:r>
    </w:p>
    <w:p w14:paraId="174C91C0" w14:textId="1D136401" w:rsidR="00125656" w:rsidRPr="00125656" w:rsidRDefault="00125656" w:rsidP="00125656">
      <w:pPr>
        <w:pStyle w:val="Corpsdetexte"/>
        <w:rPr>
          <w:rFonts w:ascii="Trebuchet MS" w:hAnsi="Trebuchet MS"/>
        </w:rPr>
      </w:pPr>
      <w:r w:rsidRPr="00125656">
        <w:rPr>
          <w:rFonts w:ascii="Trebuchet MS" w:hAnsi="Trebuchet MS"/>
        </w:rPr>
        <w:t xml:space="preserve">Les Parties s'efforceront alors de remplacer la </w:t>
      </w:r>
      <w:r w:rsidR="00AA620A">
        <w:rPr>
          <w:rFonts w:ascii="Trebuchet MS" w:hAnsi="Trebuchet MS"/>
        </w:rPr>
        <w:t>stipulation</w:t>
      </w:r>
      <w:r w:rsidR="00AA620A" w:rsidRPr="00125656">
        <w:rPr>
          <w:rFonts w:ascii="Trebuchet MS" w:hAnsi="Trebuchet MS"/>
        </w:rPr>
        <w:t xml:space="preserve"> </w:t>
      </w:r>
      <w:r w:rsidRPr="00125656">
        <w:rPr>
          <w:rFonts w:ascii="Trebuchet MS" w:hAnsi="Trebuchet MS"/>
        </w:rPr>
        <w:t>en cause par une nouvelle qui sera juridiquement valable et dont le contenu, notamment économique, se rapprochera le plus de la clause initialement arrêtée.</w:t>
      </w:r>
    </w:p>
    <w:p w14:paraId="6F803F19" w14:textId="77777777" w:rsidR="00125656" w:rsidRPr="00125656" w:rsidRDefault="00125656" w:rsidP="00125656">
      <w:pPr>
        <w:pStyle w:val="Corpsdetexte"/>
        <w:rPr>
          <w:rFonts w:ascii="Trebuchet MS" w:hAnsi="Trebuchet MS"/>
        </w:rPr>
      </w:pPr>
    </w:p>
    <w:p w14:paraId="62ABDF26" w14:textId="1EA233C2" w:rsidR="00891274" w:rsidRPr="00891274" w:rsidRDefault="00125656" w:rsidP="00891274">
      <w:pPr>
        <w:spacing w:line="276" w:lineRule="auto"/>
        <w:rPr>
          <w:rFonts w:ascii="Trebuchet MS" w:hAnsi="Trebuchet MS"/>
          <w:sz w:val="24"/>
          <w:szCs w:val="24"/>
        </w:rPr>
      </w:pPr>
      <w:r w:rsidRPr="00891274">
        <w:rPr>
          <w:rFonts w:ascii="Trebuchet MS" w:hAnsi="Trebuchet MS"/>
          <w:sz w:val="24"/>
          <w:szCs w:val="24"/>
        </w:rPr>
        <w:t>Toutes modifications nécessaires au présent engagement seront décidées ou arrêtées d'un commun accord entre les Parties et feront l'objet d'un avenant écrit au présent engagement.</w:t>
      </w:r>
      <w:r w:rsidR="00891274" w:rsidRPr="00891274">
        <w:rPr>
          <w:rFonts w:ascii="Trebuchet MS" w:hAnsi="Trebuchet MS"/>
          <w:sz w:val="24"/>
          <w:szCs w:val="24"/>
        </w:rPr>
        <w:t xml:space="preserve"> </w:t>
      </w:r>
      <w:r w:rsidR="00891274" w:rsidRPr="00080F91">
        <w:rPr>
          <w:rFonts w:ascii="Trebuchet MS" w:hAnsi="Trebuchet MS"/>
          <w:sz w:val="24"/>
          <w:szCs w:val="24"/>
        </w:rPr>
        <w:t xml:space="preserve">Toute offre ou autre contrat relevant du périmètre du présent </w:t>
      </w:r>
      <w:r w:rsidR="001B7215" w:rsidRPr="001B7215">
        <w:rPr>
          <w:rFonts w:ascii="Trebuchet MS" w:hAnsi="Trebuchet MS"/>
          <w:sz w:val="24"/>
          <w:szCs w:val="24"/>
        </w:rPr>
        <w:t>engagement</w:t>
      </w:r>
      <w:r w:rsidR="00891274" w:rsidRPr="00080F91">
        <w:rPr>
          <w:rFonts w:ascii="Trebuchet MS" w:hAnsi="Trebuchet MS"/>
          <w:sz w:val="24"/>
          <w:szCs w:val="24"/>
        </w:rPr>
        <w:t xml:space="preserve"> ne saurait remettre en cause les présentes dispositions, sauf mention expresse contraire.</w:t>
      </w:r>
    </w:p>
    <w:p w14:paraId="2842B644" w14:textId="77777777" w:rsidR="00125656" w:rsidRPr="00125656" w:rsidRDefault="00125656" w:rsidP="00125656">
      <w:pPr>
        <w:pStyle w:val="Corpsdetexte"/>
        <w:rPr>
          <w:rFonts w:ascii="Trebuchet MS" w:hAnsi="Trebuchet MS"/>
        </w:rPr>
      </w:pPr>
    </w:p>
    <w:p w14:paraId="22570DCB" w14:textId="77777777" w:rsidR="00125656" w:rsidRPr="00125656" w:rsidRDefault="00125656" w:rsidP="00125656">
      <w:pPr>
        <w:pStyle w:val="Corpsdetexte"/>
        <w:rPr>
          <w:rFonts w:ascii="Trebuchet MS" w:hAnsi="Trebuchet MS"/>
        </w:rPr>
      </w:pPr>
      <w:r w:rsidRPr="00125656">
        <w:rPr>
          <w:rFonts w:ascii="Trebuchet MS" w:hAnsi="Trebuchet MS"/>
        </w:rPr>
        <w:t>L’engagement ne peut être transféré ou cédé, en tout ou partie, sans l’accord exprès des Parties.</w:t>
      </w:r>
    </w:p>
    <w:p w14:paraId="00B8FC57" w14:textId="77777777" w:rsidR="00125656" w:rsidRPr="00125656" w:rsidRDefault="00125656" w:rsidP="00125656">
      <w:pPr>
        <w:pStyle w:val="Corpsdetexte"/>
        <w:rPr>
          <w:rFonts w:ascii="Trebuchet MS" w:hAnsi="Trebuchet MS"/>
        </w:rPr>
      </w:pPr>
    </w:p>
    <w:p w14:paraId="1A4C808A" w14:textId="186BDF29" w:rsidR="009234F0" w:rsidRDefault="00125656" w:rsidP="00125656">
      <w:pPr>
        <w:pStyle w:val="Corpsdetexte"/>
        <w:rPr>
          <w:rFonts w:ascii="Trebuchet MS" w:hAnsi="Trebuchet MS"/>
        </w:rPr>
      </w:pPr>
      <w:r w:rsidRPr="00125656">
        <w:rPr>
          <w:rFonts w:ascii="Trebuchet MS" w:hAnsi="Trebuchet MS"/>
        </w:rPr>
        <w:t xml:space="preserve">La tolérance de </w:t>
      </w:r>
      <w:r w:rsidR="00AA620A">
        <w:rPr>
          <w:rFonts w:ascii="Trebuchet MS" w:hAnsi="Trebuchet MS"/>
        </w:rPr>
        <w:t>l’INERIS</w:t>
      </w:r>
      <w:r w:rsidRPr="00125656">
        <w:rPr>
          <w:rFonts w:ascii="Trebuchet MS" w:hAnsi="Trebuchet MS"/>
        </w:rPr>
        <w:t xml:space="preserve"> ne saurait être interprétée comme une renonciation aux </w:t>
      </w:r>
      <w:r w:rsidR="00AA620A">
        <w:rPr>
          <w:rFonts w:ascii="Trebuchet MS" w:hAnsi="Trebuchet MS"/>
        </w:rPr>
        <w:t>stipulations</w:t>
      </w:r>
      <w:r w:rsidR="00AA620A" w:rsidRPr="00125656">
        <w:rPr>
          <w:rFonts w:ascii="Trebuchet MS" w:hAnsi="Trebuchet MS"/>
        </w:rPr>
        <w:t xml:space="preserve"> </w:t>
      </w:r>
      <w:r w:rsidRPr="00125656">
        <w:rPr>
          <w:rFonts w:ascii="Trebuchet MS" w:hAnsi="Trebuchet MS"/>
        </w:rPr>
        <w:t>du présent engagement.</w:t>
      </w:r>
    </w:p>
    <w:bookmarkEnd w:id="15"/>
    <w:p w14:paraId="77691E2B" w14:textId="77777777" w:rsidR="00A17548" w:rsidRDefault="00A17548">
      <w:pPr>
        <w:pStyle w:val="Corpsdetexte"/>
        <w:rPr>
          <w:rFonts w:ascii="Trebuchet MS" w:hAnsi="Trebuchet MS"/>
        </w:rPr>
      </w:pPr>
    </w:p>
    <w:p w14:paraId="0778F98C" w14:textId="77777777" w:rsidR="003B0C76" w:rsidRDefault="003B0C76">
      <w:pPr>
        <w:pStyle w:val="Corpsdetexte"/>
        <w:rPr>
          <w:rFonts w:ascii="Trebuchet MS" w:hAnsi="Trebuchet MS"/>
        </w:rPr>
      </w:pPr>
    </w:p>
    <w:p w14:paraId="470A328C" w14:textId="5B6DBC5D" w:rsidR="003B0C76" w:rsidRPr="00B80B49" w:rsidRDefault="003379A0" w:rsidP="00B80B49">
      <w:pPr>
        <w:pStyle w:val="Titre4"/>
        <w:numPr>
          <w:ilvl w:val="0"/>
          <w:numId w:val="9"/>
        </w:numPr>
        <w:tabs>
          <w:tab w:val="clear" w:pos="4980"/>
          <w:tab w:val="left" w:pos="1701"/>
        </w:tabs>
        <w:rPr>
          <w:rFonts w:ascii="Trebuchet MS" w:hAnsi="Trebuchet MS"/>
        </w:rPr>
      </w:pPr>
      <w:r>
        <w:rPr>
          <w:rFonts w:ascii="Trebuchet MS" w:hAnsi="Trebuchet MS"/>
        </w:rPr>
        <w:t xml:space="preserve">DROIT APPLICABLE - </w:t>
      </w:r>
      <w:r w:rsidR="00B80B49" w:rsidRPr="00B80B49">
        <w:rPr>
          <w:rFonts w:ascii="Trebuchet MS" w:hAnsi="Trebuchet MS"/>
        </w:rPr>
        <w:t>LITIGES</w:t>
      </w:r>
    </w:p>
    <w:p w14:paraId="6D41F1A9" w14:textId="77777777" w:rsidR="003B0C76" w:rsidRDefault="003B0C76">
      <w:pPr>
        <w:pStyle w:val="Corpsdetexte"/>
        <w:rPr>
          <w:rFonts w:ascii="Trebuchet MS" w:hAnsi="Trebuchet MS"/>
          <w:b/>
          <w:caps/>
          <w:u w:val="single"/>
        </w:rPr>
      </w:pPr>
    </w:p>
    <w:p w14:paraId="15E0C134" w14:textId="77777777" w:rsidR="003B0C76" w:rsidRDefault="003B0C76">
      <w:pPr>
        <w:pStyle w:val="Corpsdetexte"/>
        <w:rPr>
          <w:rFonts w:ascii="Trebuchet MS" w:hAnsi="Trebuchet MS"/>
          <w:b/>
          <w:caps/>
          <w:u w:val="single"/>
        </w:rPr>
      </w:pPr>
    </w:p>
    <w:p w14:paraId="4F56C131" w14:textId="76B19A80" w:rsidR="003379A0" w:rsidRPr="003379A0" w:rsidRDefault="003379A0" w:rsidP="003379A0">
      <w:pPr>
        <w:pStyle w:val="Corpsdetexte"/>
        <w:rPr>
          <w:rFonts w:ascii="Trebuchet MS" w:hAnsi="Trebuchet MS"/>
        </w:rPr>
      </w:pPr>
      <w:r w:rsidRPr="003379A0">
        <w:rPr>
          <w:rFonts w:ascii="Trebuchet MS" w:hAnsi="Trebuchet MS"/>
        </w:rPr>
        <w:t xml:space="preserve">Le présent </w:t>
      </w:r>
      <w:r w:rsidR="00125656">
        <w:rPr>
          <w:rFonts w:ascii="Trebuchet MS" w:hAnsi="Trebuchet MS"/>
        </w:rPr>
        <w:t>engagement</w:t>
      </w:r>
      <w:r w:rsidRPr="003379A0">
        <w:rPr>
          <w:rFonts w:ascii="Trebuchet MS" w:hAnsi="Trebuchet MS"/>
        </w:rPr>
        <w:t xml:space="preserve"> est soumis </w:t>
      </w:r>
      <w:r w:rsidR="00216655" w:rsidRPr="003762AD">
        <w:rPr>
          <w:rFonts w:ascii="Trebuchet MS" w:hAnsi="Trebuchet MS" w:cs="Arial"/>
          <w:szCs w:val="24"/>
        </w:rPr>
        <w:t>à la loi française et sera interprété en accord avec les lois et la jurisprudence françaises.</w:t>
      </w:r>
      <w:r w:rsidRPr="003379A0">
        <w:rPr>
          <w:rFonts w:ascii="Trebuchet MS" w:hAnsi="Trebuchet MS"/>
        </w:rPr>
        <w:t xml:space="preserve"> </w:t>
      </w:r>
    </w:p>
    <w:p w14:paraId="4E3E51F0" w14:textId="77777777" w:rsidR="003379A0" w:rsidRPr="003379A0" w:rsidRDefault="003379A0" w:rsidP="003379A0">
      <w:pPr>
        <w:pStyle w:val="Corpsdetexte"/>
        <w:rPr>
          <w:rFonts w:ascii="Trebuchet MS" w:hAnsi="Trebuchet MS"/>
        </w:rPr>
      </w:pPr>
    </w:p>
    <w:p w14:paraId="47DA358F" w14:textId="4D7E6C97" w:rsidR="003379A0" w:rsidRPr="003379A0" w:rsidRDefault="003379A0" w:rsidP="003379A0">
      <w:pPr>
        <w:pStyle w:val="Corpsdetexte"/>
        <w:rPr>
          <w:rFonts w:ascii="Trebuchet MS" w:hAnsi="Trebuchet MS"/>
        </w:rPr>
      </w:pPr>
      <w:r w:rsidRPr="003379A0">
        <w:rPr>
          <w:rFonts w:ascii="Trebuchet MS" w:hAnsi="Trebuchet MS"/>
        </w:rPr>
        <w:t xml:space="preserve">Tout différend pouvant survenir dans l'interprétation ou l'exécution des clauses du présent </w:t>
      </w:r>
      <w:r w:rsidR="00125656">
        <w:rPr>
          <w:rFonts w:ascii="Trebuchet MS" w:hAnsi="Trebuchet MS"/>
        </w:rPr>
        <w:t>engagement</w:t>
      </w:r>
      <w:r w:rsidRPr="003379A0">
        <w:rPr>
          <w:rFonts w:ascii="Trebuchet MS" w:hAnsi="Trebuchet MS"/>
        </w:rPr>
        <w:t>, qui ne pourrait être réglé à l'amiable entre les Parties sera du ressort des Tribunaux compétents</w:t>
      </w:r>
      <w:r w:rsidR="00F85148">
        <w:rPr>
          <w:rFonts w:ascii="Trebuchet MS" w:hAnsi="Trebuchet MS"/>
        </w:rPr>
        <w:t xml:space="preserve"> du siège de l’INERIS</w:t>
      </w:r>
      <w:r w:rsidRPr="003379A0">
        <w:rPr>
          <w:rFonts w:ascii="Trebuchet MS" w:hAnsi="Trebuchet MS"/>
        </w:rPr>
        <w:t>.</w:t>
      </w:r>
    </w:p>
    <w:p w14:paraId="2A1DFF5C" w14:textId="0D559C44" w:rsidR="003B0C76" w:rsidRPr="00306DEA" w:rsidRDefault="003379A0" w:rsidP="003379A0">
      <w:pPr>
        <w:pStyle w:val="Corpsdetexte"/>
        <w:rPr>
          <w:rFonts w:ascii="Trebuchet MS" w:hAnsi="Trebuchet MS"/>
          <w:szCs w:val="24"/>
        </w:rPr>
      </w:pPr>
      <w:r w:rsidRPr="003379A0">
        <w:rPr>
          <w:rFonts w:ascii="Trebuchet MS" w:hAnsi="Trebuchet MS"/>
        </w:rPr>
        <w:t xml:space="preserve">Cette attribution </w:t>
      </w:r>
      <w:r w:rsidRPr="00306DEA">
        <w:rPr>
          <w:rFonts w:ascii="Trebuchet MS" w:hAnsi="Trebuchet MS"/>
          <w:szCs w:val="24"/>
        </w:rPr>
        <w:t>de compétence s’applique également en matière de référé.</w:t>
      </w:r>
    </w:p>
    <w:p w14:paraId="28589533" w14:textId="77777777" w:rsidR="007B3451" w:rsidRPr="00306DEA" w:rsidRDefault="007B3451" w:rsidP="003379A0">
      <w:pPr>
        <w:pStyle w:val="Corpsdetexte"/>
        <w:rPr>
          <w:rFonts w:ascii="Trebuchet MS" w:hAnsi="Trebuchet MS"/>
          <w:szCs w:val="24"/>
        </w:rPr>
      </w:pPr>
    </w:p>
    <w:p w14:paraId="5BDDF704" w14:textId="77777777" w:rsidR="003B0C76" w:rsidRDefault="003B0C76">
      <w:pPr>
        <w:pStyle w:val="Corpsdetexte"/>
        <w:rPr>
          <w:rFonts w:ascii="Trebuchet MS" w:hAnsi="Trebuchet MS"/>
        </w:rPr>
      </w:pPr>
    </w:p>
    <w:p w14:paraId="6D5A3C87" w14:textId="77777777" w:rsidR="003B0C76" w:rsidRDefault="003B0C76" w:rsidP="00C5767F">
      <w:pPr>
        <w:pStyle w:val="Corpsdetexte"/>
        <w:ind w:left="5952"/>
        <w:rPr>
          <w:rFonts w:ascii="Trebuchet MS" w:hAnsi="Trebuchet MS"/>
        </w:rPr>
      </w:pPr>
      <w:r>
        <w:rPr>
          <w:rFonts w:ascii="Trebuchet MS" w:hAnsi="Trebuchet MS"/>
        </w:rPr>
        <w:t>Fait en double exemplaire,</w:t>
      </w:r>
    </w:p>
    <w:p w14:paraId="39D0EC59" w14:textId="289AC2CB" w:rsidR="003B0C76" w:rsidRDefault="003B0C76" w:rsidP="00C5767F">
      <w:pPr>
        <w:pStyle w:val="Corpsdetexte"/>
        <w:ind w:left="5532" w:firstLine="420"/>
        <w:rPr>
          <w:rFonts w:ascii="Trebuchet MS" w:hAnsi="Trebuchet MS"/>
        </w:rPr>
      </w:pPr>
      <w:r>
        <w:rPr>
          <w:rFonts w:ascii="Trebuchet MS" w:hAnsi="Trebuchet MS"/>
        </w:rPr>
        <w:t>à Verneuil-en-Halatte,</w:t>
      </w:r>
    </w:p>
    <w:p w14:paraId="37A63DEA" w14:textId="01962781" w:rsidR="007B3451" w:rsidRPr="00306DEA" w:rsidDel="00306DEA" w:rsidRDefault="00583CD5" w:rsidP="00306DEA">
      <w:pPr>
        <w:pStyle w:val="Corpsdetexte"/>
        <w:ind w:left="5532" w:firstLine="420"/>
        <w:rPr>
          <w:del w:id="16" w:author="BELKATEB Leila" w:date="2019-01-16T12:54:00Z"/>
          <w:rFonts w:ascii="Trebuchet MS" w:hAnsi="Trebuchet MS"/>
          <w:highlight w:val="yellow"/>
        </w:rPr>
      </w:pPr>
      <w:r w:rsidRPr="00583CD5">
        <w:rPr>
          <w:rFonts w:ascii="Trebuchet MS" w:hAnsi="Trebuchet MS"/>
          <w:highlight w:val="yellow"/>
        </w:rPr>
        <w:t>Le</w:t>
      </w:r>
    </w:p>
    <w:p w14:paraId="0B8F4198" w14:textId="77777777" w:rsidR="003B0C76" w:rsidRDefault="003B0C76">
      <w:pPr>
        <w:pStyle w:val="Corpsdetexte"/>
        <w:ind w:left="4536"/>
        <w:rPr>
          <w:rFonts w:ascii="Trebuchet MS" w:hAnsi="Trebuchet MS"/>
        </w:rPr>
      </w:pPr>
    </w:p>
    <w:p w14:paraId="11D41F0A" w14:textId="77777777" w:rsidR="003B0C76" w:rsidRDefault="003B0C76">
      <w:pPr>
        <w:pStyle w:val="Corpsdetexte"/>
        <w:ind w:left="4536"/>
        <w:rPr>
          <w:rFonts w:ascii="Trebuchet MS" w:hAnsi="Trebuchet MS"/>
        </w:rPr>
      </w:pPr>
    </w:p>
    <w:p w14:paraId="11B78CAA" w14:textId="77777777" w:rsidR="003B0C76" w:rsidRDefault="003B0C76">
      <w:pPr>
        <w:pStyle w:val="Corpsdetexte"/>
        <w:ind w:left="4536"/>
        <w:rPr>
          <w:rFonts w:ascii="Trebuchet MS" w:hAnsi="Trebuchet MS"/>
        </w:rPr>
      </w:pPr>
    </w:p>
    <w:p w14:paraId="499C1AEB" w14:textId="031568E0" w:rsidR="003B0C76" w:rsidRDefault="003B0C76" w:rsidP="00C5767F">
      <w:pPr>
        <w:pStyle w:val="Corpsdetexte"/>
        <w:rPr>
          <w:rFonts w:ascii="Trebuchet MS" w:hAnsi="Trebuchet MS"/>
          <w:b/>
          <w:u w:val="single"/>
        </w:rPr>
      </w:pPr>
      <w:r>
        <w:rPr>
          <w:rFonts w:ascii="Trebuchet MS" w:hAnsi="Trebuchet MS"/>
          <w:b/>
          <w:u w:val="single"/>
        </w:rPr>
        <w:t xml:space="preserve">Pour </w:t>
      </w:r>
      <w:r w:rsidR="007525C5">
        <w:rPr>
          <w:rFonts w:ascii="Trebuchet MS" w:hAnsi="Trebuchet MS"/>
          <w:b/>
          <w:u w:val="single"/>
        </w:rPr>
        <w:t>la Société</w:t>
      </w:r>
      <w:r w:rsidR="00B80B49">
        <w:rPr>
          <w:rFonts w:ascii="Trebuchet MS" w:hAnsi="Trebuchet MS"/>
          <w:b/>
          <w:u w:val="single"/>
        </w:rPr>
        <w:t xml:space="preserve"> </w:t>
      </w:r>
      <w:r w:rsidR="00B80B49">
        <w:rPr>
          <w:rFonts w:ascii="Trebuchet MS" w:hAnsi="Trebuchet MS"/>
        </w:rPr>
        <w:tab/>
      </w:r>
      <w:r w:rsidR="00B80B49">
        <w:rPr>
          <w:rFonts w:ascii="Trebuchet MS" w:hAnsi="Trebuchet MS"/>
        </w:rPr>
        <w:tab/>
      </w:r>
      <w:r w:rsidR="00B80B49">
        <w:rPr>
          <w:rFonts w:ascii="Trebuchet MS" w:hAnsi="Trebuchet MS"/>
        </w:rPr>
        <w:tab/>
      </w:r>
      <w:r w:rsidR="00B80B49">
        <w:rPr>
          <w:rFonts w:ascii="Trebuchet MS" w:hAnsi="Trebuchet MS"/>
        </w:rPr>
        <w:tab/>
      </w:r>
      <w:r w:rsidR="00B80B49">
        <w:rPr>
          <w:rFonts w:ascii="Trebuchet MS" w:hAnsi="Trebuchet MS"/>
        </w:rPr>
        <w:tab/>
      </w:r>
      <w:r w:rsidR="00B80B49">
        <w:rPr>
          <w:rFonts w:ascii="Trebuchet MS" w:hAnsi="Trebuchet MS"/>
        </w:rPr>
        <w:tab/>
      </w:r>
    </w:p>
    <w:p w14:paraId="6E5607C0" w14:textId="52702877" w:rsidR="00D97A5E" w:rsidRPr="00125656" w:rsidRDefault="00D97A5E" w:rsidP="00D97A5E">
      <w:pPr>
        <w:pStyle w:val="Corpsdetexte"/>
        <w:rPr>
          <w:rFonts w:ascii="Trebuchet MS" w:hAnsi="Trebuchet MS"/>
          <w:highlight w:val="yellow"/>
        </w:rPr>
      </w:pPr>
      <w:r w:rsidRPr="00125656">
        <w:rPr>
          <w:rFonts w:ascii="Trebuchet MS" w:hAnsi="Trebuchet MS"/>
          <w:highlight w:val="yellow"/>
        </w:rPr>
        <w:t xml:space="preserve">NOM PRENOM……… </w:t>
      </w:r>
      <w:r w:rsidRPr="00125656">
        <w:rPr>
          <w:rFonts w:ascii="Trebuchet MS" w:hAnsi="Trebuchet MS"/>
          <w:highlight w:val="yellow"/>
        </w:rPr>
        <w:tab/>
      </w:r>
      <w:r w:rsidRPr="002B425B">
        <w:rPr>
          <w:rFonts w:ascii="Trebuchet MS" w:hAnsi="Trebuchet MS"/>
        </w:rPr>
        <w:tab/>
      </w:r>
      <w:r w:rsidRPr="002B425B">
        <w:rPr>
          <w:rFonts w:ascii="Trebuchet MS" w:hAnsi="Trebuchet MS"/>
        </w:rPr>
        <w:tab/>
      </w:r>
      <w:r w:rsidRPr="002B425B">
        <w:rPr>
          <w:rFonts w:ascii="Trebuchet MS" w:hAnsi="Trebuchet MS"/>
        </w:rPr>
        <w:tab/>
      </w:r>
      <w:r w:rsidRPr="002B425B">
        <w:rPr>
          <w:rFonts w:ascii="Trebuchet MS" w:hAnsi="Trebuchet MS"/>
        </w:rPr>
        <w:tab/>
      </w:r>
      <w:r w:rsidRPr="002B425B">
        <w:rPr>
          <w:rFonts w:ascii="Trebuchet MS" w:hAnsi="Trebuchet MS"/>
        </w:rPr>
        <w:tab/>
      </w:r>
      <w:r w:rsidRPr="002B425B">
        <w:rPr>
          <w:rFonts w:ascii="Trebuchet MS" w:hAnsi="Trebuchet MS"/>
        </w:rPr>
        <w:tab/>
      </w:r>
    </w:p>
    <w:p w14:paraId="318D4E11" w14:textId="1B99DF6E" w:rsidR="00D97A5E" w:rsidRDefault="00D97A5E" w:rsidP="00D97A5E">
      <w:pPr>
        <w:pStyle w:val="Corpsdetexte"/>
        <w:rPr>
          <w:rFonts w:ascii="Trebuchet MS" w:hAnsi="Trebuchet MS"/>
        </w:rPr>
      </w:pPr>
      <w:r w:rsidRPr="00125656">
        <w:rPr>
          <w:rFonts w:ascii="Trebuchet MS" w:hAnsi="Trebuchet MS"/>
          <w:highlight w:val="yellow"/>
        </w:rPr>
        <w:t>Titre………</w:t>
      </w:r>
      <w:r w:rsidRPr="00D97A5E">
        <w:rPr>
          <w:rFonts w:ascii="Trebuchet MS" w:hAnsi="Trebuchet MS"/>
        </w:rPr>
        <w:t xml:space="preserve"> </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p>
    <w:p w14:paraId="04C175F4" w14:textId="77777777" w:rsidR="003B0C76" w:rsidRDefault="003B0C76">
      <w:pPr>
        <w:pStyle w:val="Corpsdetexte"/>
        <w:ind w:left="4536"/>
        <w:rPr>
          <w:rFonts w:ascii="Trebuchet MS" w:hAnsi="Trebuchet MS"/>
        </w:rPr>
      </w:pPr>
    </w:p>
    <w:sectPr w:rsidR="003B0C76" w:rsidSect="00157B57">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aperSrc w:first="2" w:other="2"/>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JU-INERIS" w:date="2017-11-27T11:36:00Z" w:initials="SJUM">
    <w:p w14:paraId="4336F87D" w14:textId="77777777" w:rsidR="00131159" w:rsidRDefault="0023307A" w:rsidP="00131159">
      <w:pPr>
        <w:pStyle w:val="Commentaire"/>
      </w:pPr>
      <w:r>
        <w:rPr>
          <w:rStyle w:val="Marquedecommentaire"/>
        </w:rPr>
        <w:annotationRef/>
      </w:r>
      <w:r>
        <w:rPr>
          <w:color w:val="FF0000"/>
        </w:rPr>
        <w:t xml:space="preserve"> </w:t>
      </w:r>
      <w:r w:rsidR="00131159" w:rsidRPr="00BB0327">
        <w:rPr>
          <w:b/>
          <w:bCs/>
          <w:color w:val="FF0000"/>
          <w:sz w:val="16"/>
          <w:szCs w:val="16"/>
          <w:highlight w:val="yellow"/>
          <w:u w:val="single"/>
          <w:lang w:eastAsia="ar-SA"/>
        </w:rPr>
        <w:t xml:space="preserve">Remarque A SUPPRIMER avant diffusion </w:t>
      </w:r>
      <w:r w:rsidR="00131159" w:rsidRPr="00BB0327">
        <w:rPr>
          <w:b/>
          <w:bCs/>
          <w:color w:val="FF0000"/>
          <w:highlight w:val="yellow"/>
          <w:u w:val="single"/>
          <w:lang w:eastAsia="ar-SA"/>
        </w:rPr>
        <w:t>externe</w:t>
      </w:r>
      <w:r w:rsidR="00131159" w:rsidRPr="00BB0327">
        <w:rPr>
          <w:rStyle w:val="Marquedecommentaire"/>
          <w:b/>
          <w:color w:val="FF0000"/>
          <w:highlight w:val="yellow"/>
          <w:u w:val="single"/>
        </w:rPr>
        <w:t> </w:t>
      </w:r>
      <w:r w:rsidR="00131159" w:rsidRPr="00BB0327">
        <w:rPr>
          <w:b/>
          <w:color w:val="FF0000"/>
          <w:highlight w:val="yellow"/>
          <w:u w:val="single"/>
        </w:rPr>
        <w:t>:</w:t>
      </w:r>
      <w:r w:rsidR="00131159" w:rsidRPr="00215076">
        <w:rPr>
          <w:color w:val="FF0000"/>
        </w:rPr>
        <w:t xml:space="preserve"> </w:t>
      </w:r>
      <w:r w:rsidR="00131159" w:rsidRPr="00D8059C">
        <w:rPr>
          <w:color w:val="FF0000"/>
        </w:rPr>
        <w:t xml:space="preserve">Attention à </w:t>
      </w:r>
      <w:r w:rsidR="00131159">
        <w:rPr>
          <w:color w:val="FF0000"/>
        </w:rPr>
        <w:t>prendre le temps nécessaire pour bien</w:t>
      </w:r>
      <w:r w:rsidR="00131159" w:rsidRPr="00D8059C">
        <w:rPr>
          <w:color w:val="FF0000"/>
        </w:rPr>
        <w:t xml:space="preserve"> </w:t>
      </w:r>
      <w:r w:rsidR="00131159">
        <w:rPr>
          <w:color w:val="FF0000"/>
        </w:rPr>
        <w:t>détailler l’objet pour bien limiter le périmètre des informations concernées par cet engagement (en étant trop large plusieurs prestations pourraient entrer dans le cadre de cet engagement et être source d’insécurité juridique).</w:t>
      </w:r>
    </w:p>
    <w:p w14:paraId="0298D9C1" w14:textId="0572F891" w:rsidR="0023307A" w:rsidRDefault="0023307A" w:rsidP="00131159">
      <w:pPr>
        <w:pStyle w:val="Commentaire"/>
      </w:pPr>
    </w:p>
  </w:comment>
  <w:comment w:id="10" w:author="SJU-INERIS" w:date="2019-06-06T09:58:00Z" w:initials="SJU">
    <w:p w14:paraId="11A70CC2" w14:textId="77777777" w:rsidR="001D40AD" w:rsidRDefault="001D40AD" w:rsidP="001D40AD">
      <w:pPr>
        <w:pStyle w:val="Commentaire"/>
        <w:rPr>
          <w:color w:val="FF0000"/>
        </w:rPr>
      </w:pPr>
      <w:r>
        <w:rPr>
          <w:rStyle w:val="Marquedecommentaire"/>
        </w:rPr>
        <w:annotationRef/>
      </w:r>
      <w:bookmarkStart w:id="11" w:name="_Hlk5265402"/>
      <w:r w:rsidRPr="00BB0327">
        <w:rPr>
          <w:b/>
          <w:bCs/>
          <w:color w:val="FF0000"/>
          <w:sz w:val="16"/>
          <w:szCs w:val="16"/>
          <w:highlight w:val="yellow"/>
          <w:u w:val="single"/>
          <w:lang w:eastAsia="ar-SA"/>
        </w:rPr>
        <w:t xml:space="preserve">Remarque A SUPPRIMER avant diffusion </w:t>
      </w:r>
      <w:r w:rsidRPr="00BB0327">
        <w:rPr>
          <w:b/>
          <w:bCs/>
          <w:color w:val="FF0000"/>
          <w:highlight w:val="yellow"/>
          <w:u w:val="single"/>
          <w:lang w:eastAsia="ar-SA"/>
        </w:rPr>
        <w:t>externe</w:t>
      </w:r>
      <w:r w:rsidRPr="00BB0327">
        <w:rPr>
          <w:rStyle w:val="Marquedecommentaire"/>
          <w:b/>
          <w:color w:val="FF0000"/>
          <w:highlight w:val="yellow"/>
          <w:u w:val="single"/>
        </w:rPr>
        <w:t> </w:t>
      </w:r>
      <w:r w:rsidRPr="00BB0327">
        <w:rPr>
          <w:b/>
          <w:color w:val="FF0000"/>
          <w:highlight w:val="yellow"/>
          <w:u w:val="single"/>
        </w:rPr>
        <w:t>:</w:t>
      </w:r>
      <w:r w:rsidRPr="0086795B">
        <w:rPr>
          <w:color w:val="FF0000"/>
        </w:rPr>
        <w:t xml:space="preserve"> </w:t>
      </w:r>
      <w:r>
        <w:rPr>
          <w:color w:val="FF0000"/>
        </w:rPr>
        <w:t>Attention la confidentialité ne court qu’à compter de la date de signature.</w:t>
      </w:r>
    </w:p>
    <w:p w14:paraId="50A11B0F" w14:textId="77777777" w:rsidR="001D40AD" w:rsidRDefault="001D40AD" w:rsidP="001D40AD">
      <w:pPr>
        <w:pStyle w:val="Commentaire"/>
      </w:pPr>
      <w:r>
        <w:rPr>
          <w:color w:val="FF0000"/>
        </w:rPr>
        <w:t>Si l’INERIS a déjà commencé à transmettre des informations à l’autre partie, merci de prendre contact avec SJU.</w:t>
      </w:r>
      <w:bookmarkEnd w:id="11"/>
    </w:p>
    <w:p w14:paraId="16811671" w14:textId="71469CED" w:rsidR="001D40AD" w:rsidRDefault="001D40AD">
      <w:pPr>
        <w:pStyle w:val="Commentaire"/>
      </w:pPr>
    </w:p>
  </w:comment>
  <w:comment w:id="12" w:author="BELKATEB Leila" w:date="2019-01-16T11:33:00Z" w:initials="BL">
    <w:p w14:paraId="74FEDA77" w14:textId="77777777" w:rsidR="00566117" w:rsidRPr="003A0710" w:rsidRDefault="00566117" w:rsidP="00566117">
      <w:pPr>
        <w:pStyle w:val="Commentaire"/>
        <w:rPr>
          <w:color w:val="FF0000"/>
        </w:rPr>
      </w:pPr>
      <w:r>
        <w:rPr>
          <w:rStyle w:val="Marquedecommentaire"/>
        </w:rPr>
        <w:annotationRef/>
      </w:r>
      <w:r w:rsidRPr="003A0710">
        <w:rPr>
          <w:rFonts w:ascii="Cambria" w:hAnsi="Cambria"/>
          <w:b/>
          <w:bCs/>
          <w:color w:val="FF0000"/>
          <w:sz w:val="18"/>
          <w:szCs w:val="18"/>
          <w:highlight w:val="yellow"/>
          <w:u w:val="single"/>
        </w:rPr>
        <w:t>Remarque A SUPPRIMER avant diffusion externe</w:t>
      </w:r>
      <w:r w:rsidRPr="003A0710">
        <w:rPr>
          <w:color w:val="FF0000"/>
        </w:rPr>
        <w:t xml:space="preserve"> </w:t>
      </w:r>
    </w:p>
    <w:p w14:paraId="700FF692" w14:textId="77777777" w:rsidR="00566117" w:rsidRPr="003A0710" w:rsidRDefault="00566117" w:rsidP="00566117">
      <w:pPr>
        <w:pStyle w:val="Commentaire"/>
        <w:rPr>
          <w:color w:val="FF0000"/>
        </w:rPr>
      </w:pPr>
    </w:p>
    <w:p w14:paraId="64E52ACA" w14:textId="06838067" w:rsidR="00566117" w:rsidRDefault="00566117" w:rsidP="00566117">
      <w:pPr>
        <w:pStyle w:val="Commentaire"/>
      </w:pPr>
      <w:bookmarkStart w:id="13" w:name="_Hlk535399074"/>
      <w:r>
        <w:rPr>
          <w:color w:val="FF0000"/>
        </w:rPr>
        <w:t xml:space="preserve">Il conviendra d’adapter la durée de l’engagement en fonction de </w:t>
      </w:r>
      <w:bookmarkEnd w:id="13"/>
      <w:r w:rsidR="00E6548C">
        <w:rPr>
          <w:color w:val="FF0000"/>
        </w:rPr>
        <w:t>celle de la prestation et de la sensibilité des informations transmises</w:t>
      </w:r>
      <w:r>
        <w:rPr>
          <w:color w:val="FF0000"/>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98D9C1" w15:done="0"/>
  <w15:commentEx w15:paraId="16811671" w15:done="0"/>
  <w15:commentEx w15:paraId="64E52AC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98D9C1" w16cid:durableId="1FC1F7B7"/>
  <w16cid:commentId w16cid:paraId="16811671" w16cid:durableId="20A3623C"/>
  <w16cid:commentId w16cid:paraId="64E52ACA" w16cid:durableId="1FE995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6E784" w14:textId="77777777" w:rsidR="002A1EAD" w:rsidRDefault="002A1EAD">
      <w:r>
        <w:separator/>
      </w:r>
    </w:p>
  </w:endnote>
  <w:endnote w:type="continuationSeparator" w:id="0">
    <w:p w14:paraId="008A305A" w14:textId="77777777" w:rsidR="002A1EAD" w:rsidRDefault="002A1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FA95E" w14:textId="77777777" w:rsidR="00A01690" w:rsidRDefault="00A016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E24C" w14:textId="4373BFAF" w:rsidR="003B0C76" w:rsidRDefault="006D69CB">
    <w:pPr>
      <w:pStyle w:val="Pieddepage"/>
      <w:jc w:val="center"/>
    </w:pPr>
    <w:r>
      <w:rPr>
        <w:rStyle w:val="Numrodepage"/>
      </w:rPr>
      <w:fldChar w:fldCharType="begin"/>
    </w:r>
    <w:r w:rsidR="003B0C76">
      <w:rPr>
        <w:rStyle w:val="Numrodepage"/>
      </w:rPr>
      <w:instrText xml:space="preserve"> PAGE </w:instrText>
    </w:r>
    <w:r>
      <w:rPr>
        <w:rStyle w:val="Numrodepage"/>
      </w:rPr>
      <w:fldChar w:fldCharType="separate"/>
    </w:r>
    <w:r w:rsidR="007D366F">
      <w:rPr>
        <w:rStyle w:val="Numrodepage"/>
        <w:noProof/>
      </w:rPr>
      <w:t>6</w:t>
    </w:r>
    <w:r>
      <w:rPr>
        <w:rStyle w:val="Numrodepage"/>
      </w:rPr>
      <w:fldChar w:fldCharType="end"/>
    </w:r>
    <w:r w:rsidR="003B0C76">
      <w:rPr>
        <w:rStyle w:val="Numrodepage"/>
      </w:rPr>
      <w:t xml:space="preserve"> / </w:t>
    </w:r>
    <w:r>
      <w:rPr>
        <w:rStyle w:val="Numrodepage"/>
      </w:rPr>
      <w:fldChar w:fldCharType="begin"/>
    </w:r>
    <w:r w:rsidR="003B0C76">
      <w:rPr>
        <w:rStyle w:val="Numrodepage"/>
      </w:rPr>
      <w:instrText xml:space="preserve"> NUMPAGES </w:instrText>
    </w:r>
    <w:r>
      <w:rPr>
        <w:rStyle w:val="Numrodepage"/>
      </w:rPr>
      <w:fldChar w:fldCharType="separate"/>
    </w:r>
    <w:r w:rsidR="007D366F">
      <w:rPr>
        <w:rStyle w:val="Numrodepage"/>
        <w:noProof/>
      </w:rPr>
      <w:t>6</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8572" w14:textId="77777777" w:rsidR="00A01690" w:rsidRDefault="00A016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83CF0" w14:textId="77777777" w:rsidR="002A1EAD" w:rsidRDefault="002A1EAD">
      <w:r>
        <w:separator/>
      </w:r>
    </w:p>
  </w:footnote>
  <w:footnote w:type="continuationSeparator" w:id="0">
    <w:p w14:paraId="2A51E40E" w14:textId="77777777" w:rsidR="002A1EAD" w:rsidRDefault="002A1E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57FA" w14:textId="77777777" w:rsidR="00A01690" w:rsidRDefault="00A0169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26913" w14:textId="4C9F2DE6" w:rsidR="009A468C" w:rsidRDefault="009A468C" w:rsidP="009A468C">
    <w:pPr>
      <w:pStyle w:val="En-tte"/>
      <w:jc w:val="center"/>
      <w:rPr>
        <w:rFonts w:ascii="Trebuchet MS" w:hAnsi="Trebuchet MS"/>
        <w:sz w:val="20"/>
      </w:rPr>
    </w:pPr>
    <w:r w:rsidRPr="00C35C29">
      <w:rPr>
        <w:rStyle w:val="Numrodepage"/>
        <w:rFonts w:ascii="Trebuchet MS" w:hAnsi="Trebuchet MS"/>
        <w:color w:val="800080"/>
        <w:sz w:val="20"/>
        <w:highlight w:val="yellow"/>
      </w:rPr>
      <w:t>N° de référencement unique (n° chrono) à compléter</w:t>
    </w:r>
    <w:r w:rsidRPr="00C35C29">
      <w:rPr>
        <w:rStyle w:val="Numrodepage"/>
        <w:rFonts w:ascii="Trebuchet MS" w:hAnsi="Trebuchet MS"/>
        <w:color w:val="800080"/>
        <w:sz w:val="20"/>
        <w:highlight w:val="yellow"/>
      </w:rPr>
      <w:tab/>
    </w:r>
    <w:r w:rsidR="00A01690">
      <w:rPr>
        <w:rStyle w:val="Numrodepage"/>
        <w:rFonts w:ascii="Trebuchet MS" w:hAnsi="Trebuchet MS"/>
        <w:color w:val="800080"/>
        <w:sz w:val="20"/>
      </w:rPr>
      <w:t>M DFJ SJU 30/03/2020</w:t>
    </w:r>
  </w:p>
  <w:p w14:paraId="027ACDBB" w14:textId="6654B7E3" w:rsidR="003B0C76" w:rsidRDefault="003B0C76" w:rsidP="009A468C">
    <w:pPr>
      <w:pStyle w:val="En-tte"/>
      <w:tabs>
        <w:tab w:val="clear" w:pos="4536"/>
        <w:tab w:val="clear" w:pos="9072"/>
        <w:tab w:val="left" w:pos="1359"/>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80596" w14:textId="77777777" w:rsidR="00A01690" w:rsidRDefault="00A0169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3743C"/>
    <w:multiLevelType w:val="hybridMultilevel"/>
    <w:tmpl w:val="CE6826DE"/>
    <w:lvl w:ilvl="0" w:tplc="7C9E239E">
      <w:start w:val="11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5D5A48"/>
    <w:multiLevelType w:val="hybridMultilevel"/>
    <w:tmpl w:val="095698D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31C1E53"/>
    <w:multiLevelType w:val="hybridMultilevel"/>
    <w:tmpl w:val="3D3227AA"/>
    <w:lvl w:ilvl="0" w:tplc="DC3A4C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EA5F78"/>
    <w:multiLevelType w:val="singleLevel"/>
    <w:tmpl w:val="7C9E239E"/>
    <w:lvl w:ilvl="0">
      <w:start w:val="115"/>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3AFB75C1"/>
    <w:multiLevelType w:val="singleLevel"/>
    <w:tmpl w:val="7C9E239E"/>
    <w:lvl w:ilvl="0">
      <w:start w:val="115"/>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3D511D78"/>
    <w:multiLevelType w:val="singleLevel"/>
    <w:tmpl w:val="7C9E239E"/>
    <w:lvl w:ilvl="0">
      <w:start w:val="115"/>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5981773D"/>
    <w:multiLevelType w:val="singleLevel"/>
    <w:tmpl w:val="7C9E239E"/>
    <w:lvl w:ilvl="0">
      <w:start w:val="115"/>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605F7838"/>
    <w:multiLevelType w:val="hybridMultilevel"/>
    <w:tmpl w:val="7C265290"/>
    <w:lvl w:ilvl="0" w:tplc="9E944160">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91F0636"/>
    <w:multiLevelType w:val="hybridMultilevel"/>
    <w:tmpl w:val="A482B7C4"/>
    <w:lvl w:ilvl="0" w:tplc="6A6082BE">
      <w:start w:val="1"/>
      <w:numFmt w:val="upperRoman"/>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7EA2AB2"/>
    <w:multiLevelType w:val="hybridMultilevel"/>
    <w:tmpl w:val="75F4AA8A"/>
    <w:lvl w:ilvl="0" w:tplc="7C9E239E">
      <w:start w:val="11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B15C80"/>
    <w:multiLevelType w:val="hybridMultilevel"/>
    <w:tmpl w:val="BD40F9FC"/>
    <w:lvl w:ilvl="0" w:tplc="6A6082BE">
      <w:start w:val="1"/>
      <w:numFmt w:val="upperRoman"/>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2363773">
    <w:abstractNumId w:val="6"/>
  </w:num>
  <w:num w:numId="2" w16cid:durableId="1131554082">
    <w:abstractNumId w:val="3"/>
  </w:num>
  <w:num w:numId="3" w16cid:durableId="601690315">
    <w:abstractNumId w:val="4"/>
  </w:num>
  <w:num w:numId="4" w16cid:durableId="1316105807">
    <w:abstractNumId w:val="5"/>
  </w:num>
  <w:num w:numId="5" w16cid:durableId="1184443248">
    <w:abstractNumId w:val="9"/>
  </w:num>
  <w:num w:numId="6" w16cid:durableId="1678650610">
    <w:abstractNumId w:val="0"/>
  </w:num>
  <w:num w:numId="7" w16cid:durableId="118375700">
    <w:abstractNumId w:val="2"/>
  </w:num>
  <w:num w:numId="8" w16cid:durableId="155650729">
    <w:abstractNumId w:val="8"/>
  </w:num>
  <w:num w:numId="9" w16cid:durableId="655380310">
    <w:abstractNumId w:val="10"/>
  </w:num>
  <w:num w:numId="10" w16cid:durableId="485783120">
    <w:abstractNumId w:val="1"/>
  </w:num>
  <w:num w:numId="11" w16cid:durableId="150570099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JU-INERIS">
    <w15:presenceInfo w15:providerId="None" w15:userId="SJU-INERIS"/>
  </w15:person>
  <w15:person w15:author="BELKATEB Leila">
    <w15:presenceInfo w15:providerId="AD" w15:userId="S::Leila.BELKATEB@ineris.fr::f88ae010-ce19-4e32-92cb-e1c250ffe7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19C"/>
    <w:rsid w:val="00002052"/>
    <w:rsid w:val="00006396"/>
    <w:rsid w:val="00077D7C"/>
    <w:rsid w:val="00080F91"/>
    <w:rsid w:val="00094DDF"/>
    <w:rsid w:val="000C1B7B"/>
    <w:rsid w:val="000C22DF"/>
    <w:rsid w:val="000E766C"/>
    <w:rsid w:val="00125656"/>
    <w:rsid w:val="00131159"/>
    <w:rsid w:val="00133D73"/>
    <w:rsid w:val="00157B57"/>
    <w:rsid w:val="00182AED"/>
    <w:rsid w:val="001A0476"/>
    <w:rsid w:val="001B7215"/>
    <w:rsid w:val="001C2D5A"/>
    <w:rsid w:val="001C7E23"/>
    <w:rsid w:val="001D40AD"/>
    <w:rsid w:val="00216655"/>
    <w:rsid w:val="00220699"/>
    <w:rsid w:val="00224913"/>
    <w:rsid w:val="0023307A"/>
    <w:rsid w:val="002337EA"/>
    <w:rsid w:val="00272296"/>
    <w:rsid w:val="002A1EAD"/>
    <w:rsid w:val="002B425B"/>
    <w:rsid w:val="002B631A"/>
    <w:rsid w:val="002C1689"/>
    <w:rsid w:val="002F270E"/>
    <w:rsid w:val="002F2FE8"/>
    <w:rsid w:val="002F4C68"/>
    <w:rsid w:val="00306DEA"/>
    <w:rsid w:val="003145F9"/>
    <w:rsid w:val="00320433"/>
    <w:rsid w:val="003215D1"/>
    <w:rsid w:val="003379A0"/>
    <w:rsid w:val="00374077"/>
    <w:rsid w:val="00377FEE"/>
    <w:rsid w:val="003A0994"/>
    <w:rsid w:val="003B0C76"/>
    <w:rsid w:val="003B6387"/>
    <w:rsid w:val="003F3F5E"/>
    <w:rsid w:val="00480E52"/>
    <w:rsid w:val="00496067"/>
    <w:rsid w:val="004E7DEC"/>
    <w:rsid w:val="00516435"/>
    <w:rsid w:val="00560D62"/>
    <w:rsid w:val="00566117"/>
    <w:rsid w:val="005735C3"/>
    <w:rsid w:val="00583CD5"/>
    <w:rsid w:val="0059277D"/>
    <w:rsid w:val="005F46F5"/>
    <w:rsid w:val="00622CDB"/>
    <w:rsid w:val="0064506F"/>
    <w:rsid w:val="00646EEF"/>
    <w:rsid w:val="00693CF6"/>
    <w:rsid w:val="00695627"/>
    <w:rsid w:val="006D69CB"/>
    <w:rsid w:val="00713F17"/>
    <w:rsid w:val="00715F9A"/>
    <w:rsid w:val="007525C5"/>
    <w:rsid w:val="007807E1"/>
    <w:rsid w:val="007B3451"/>
    <w:rsid w:val="007D366F"/>
    <w:rsid w:val="007F2D45"/>
    <w:rsid w:val="00842D7A"/>
    <w:rsid w:val="0087058C"/>
    <w:rsid w:val="00874391"/>
    <w:rsid w:val="00874F14"/>
    <w:rsid w:val="008817A4"/>
    <w:rsid w:val="00884F39"/>
    <w:rsid w:val="00891274"/>
    <w:rsid w:val="008A6482"/>
    <w:rsid w:val="008C1F26"/>
    <w:rsid w:val="008D7ADC"/>
    <w:rsid w:val="008F2812"/>
    <w:rsid w:val="009144CE"/>
    <w:rsid w:val="00921B47"/>
    <w:rsid w:val="009234F0"/>
    <w:rsid w:val="009329DF"/>
    <w:rsid w:val="00975833"/>
    <w:rsid w:val="00995101"/>
    <w:rsid w:val="009A468C"/>
    <w:rsid w:val="009C0AB3"/>
    <w:rsid w:val="009C594A"/>
    <w:rsid w:val="009D3469"/>
    <w:rsid w:val="009E3E90"/>
    <w:rsid w:val="00A01690"/>
    <w:rsid w:val="00A06805"/>
    <w:rsid w:val="00A17548"/>
    <w:rsid w:val="00A21B7C"/>
    <w:rsid w:val="00A50D1E"/>
    <w:rsid w:val="00AA620A"/>
    <w:rsid w:val="00AC0082"/>
    <w:rsid w:val="00AF2C61"/>
    <w:rsid w:val="00B01250"/>
    <w:rsid w:val="00B33479"/>
    <w:rsid w:val="00B66429"/>
    <w:rsid w:val="00B72F68"/>
    <w:rsid w:val="00B734B9"/>
    <w:rsid w:val="00B80B49"/>
    <w:rsid w:val="00B818EE"/>
    <w:rsid w:val="00B95924"/>
    <w:rsid w:val="00BA0AA9"/>
    <w:rsid w:val="00BB37EC"/>
    <w:rsid w:val="00BC36B9"/>
    <w:rsid w:val="00BE3E11"/>
    <w:rsid w:val="00C35E41"/>
    <w:rsid w:val="00C36A10"/>
    <w:rsid w:val="00C5767F"/>
    <w:rsid w:val="00C77C49"/>
    <w:rsid w:val="00CC038C"/>
    <w:rsid w:val="00CC546E"/>
    <w:rsid w:val="00CF2AC2"/>
    <w:rsid w:val="00D07721"/>
    <w:rsid w:val="00D3057D"/>
    <w:rsid w:val="00D41037"/>
    <w:rsid w:val="00D4526B"/>
    <w:rsid w:val="00D74D75"/>
    <w:rsid w:val="00D97A5E"/>
    <w:rsid w:val="00DE5525"/>
    <w:rsid w:val="00E126F7"/>
    <w:rsid w:val="00E6548C"/>
    <w:rsid w:val="00ED62C4"/>
    <w:rsid w:val="00F227FC"/>
    <w:rsid w:val="00F556EF"/>
    <w:rsid w:val="00F8065E"/>
    <w:rsid w:val="00F85148"/>
    <w:rsid w:val="00F979D9"/>
    <w:rsid w:val="00FA6A02"/>
    <w:rsid w:val="00FA7F94"/>
    <w:rsid w:val="00FB04C3"/>
    <w:rsid w:val="00FB203F"/>
    <w:rsid w:val="00FE0BA6"/>
    <w:rsid w:val="00FE219C"/>
    <w:rsid w:val="00FF1135"/>
    <w:rsid w:val="00FF33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2A4DBF1E"/>
  <w15:docId w15:val="{20BF32FD-94C8-4D84-9282-DA0AF544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B57"/>
    <w:pPr>
      <w:jc w:val="both"/>
    </w:pPr>
    <w:rPr>
      <w:rFonts w:ascii="Times" w:hAnsi="Times"/>
      <w:sz w:val="28"/>
    </w:rPr>
  </w:style>
  <w:style w:type="paragraph" w:styleId="Titre1">
    <w:name w:val="heading 1"/>
    <w:basedOn w:val="Normal"/>
    <w:next w:val="Normal"/>
    <w:qFormat/>
    <w:rsid w:val="00157B57"/>
    <w:pPr>
      <w:keepNext/>
      <w:outlineLvl w:val="0"/>
    </w:pPr>
    <w:rPr>
      <w:b/>
      <w:caps/>
      <w:u w:val="single"/>
    </w:rPr>
  </w:style>
  <w:style w:type="paragraph" w:styleId="Titre2">
    <w:name w:val="heading 2"/>
    <w:basedOn w:val="Normal"/>
    <w:next w:val="Normal"/>
    <w:qFormat/>
    <w:rsid w:val="00157B57"/>
    <w:pPr>
      <w:keepNext/>
      <w:outlineLvl w:val="1"/>
    </w:pPr>
    <w:rPr>
      <w:b/>
      <w:caps/>
      <w:sz w:val="24"/>
      <w:u w:val="single"/>
    </w:rPr>
  </w:style>
  <w:style w:type="paragraph" w:styleId="Titre3">
    <w:name w:val="heading 3"/>
    <w:basedOn w:val="Normal"/>
    <w:next w:val="Normal"/>
    <w:qFormat/>
    <w:rsid w:val="00157B57"/>
    <w:pPr>
      <w:keepNext/>
      <w:jc w:val="center"/>
      <w:outlineLvl w:val="2"/>
    </w:pPr>
    <w:rPr>
      <w:rFonts w:ascii="Helvetica" w:hAnsi="Helvetica"/>
      <w:i/>
      <w:color w:val="0000FF"/>
      <w:sz w:val="32"/>
    </w:rPr>
  </w:style>
  <w:style w:type="paragraph" w:styleId="Titre4">
    <w:name w:val="heading 4"/>
    <w:basedOn w:val="Normal"/>
    <w:next w:val="Normal"/>
    <w:link w:val="Titre4Car"/>
    <w:qFormat/>
    <w:rsid w:val="00157B57"/>
    <w:pPr>
      <w:keepNext/>
      <w:tabs>
        <w:tab w:val="left" w:pos="4980"/>
      </w:tabs>
      <w:outlineLvl w:val="3"/>
    </w:pPr>
    <w:rPr>
      <w:b/>
      <w:sz w:val="24"/>
      <w:u w:val="single"/>
    </w:rPr>
  </w:style>
  <w:style w:type="paragraph" w:styleId="Titre7">
    <w:name w:val="heading 7"/>
    <w:basedOn w:val="Normal"/>
    <w:next w:val="Normal"/>
    <w:qFormat/>
    <w:rsid w:val="00157B57"/>
    <w:pPr>
      <w:keepNext/>
      <w:tabs>
        <w:tab w:val="left" w:pos="4980"/>
      </w:tabs>
      <w:outlineLvl w:val="6"/>
    </w:pPr>
    <w:rPr>
      <w:sz w:val="24"/>
      <w:u w:val="single"/>
    </w:rPr>
  </w:style>
  <w:style w:type="paragraph" w:styleId="Titre8">
    <w:name w:val="heading 8"/>
    <w:basedOn w:val="Normal"/>
    <w:next w:val="Normal"/>
    <w:qFormat/>
    <w:rsid w:val="00157B57"/>
    <w:pPr>
      <w:keepNext/>
      <w:ind w:left="3119"/>
      <w:jc w:val="left"/>
      <w:outlineLvl w:val="7"/>
    </w:pPr>
    <w:rPr>
      <w:rFonts w:ascii="New York" w:hAnsi="New York"/>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157B57"/>
    <w:rPr>
      <w:sz w:val="24"/>
    </w:rPr>
  </w:style>
  <w:style w:type="paragraph" w:styleId="En-tte">
    <w:name w:val="header"/>
    <w:basedOn w:val="Normal"/>
    <w:link w:val="En-tteCar"/>
    <w:semiHidden/>
    <w:rsid w:val="00157B57"/>
    <w:pPr>
      <w:tabs>
        <w:tab w:val="center" w:pos="4536"/>
        <w:tab w:val="right" w:pos="9072"/>
      </w:tabs>
    </w:pPr>
  </w:style>
  <w:style w:type="paragraph" w:styleId="Pieddepage">
    <w:name w:val="footer"/>
    <w:basedOn w:val="Normal"/>
    <w:link w:val="PieddepageCar"/>
    <w:uiPriority w:val="99"/>
    <w:rsid w:val="00157B57"/>
    <w:pPr>
      <w:tabs>
        <w:tab w:val="center" w:pos="4536"/>
        <w:tab w:val="right" w:pos="9072"/>
      </w:tabs>
    </w:pPr>
  </w:style>
  <w:style w:type="character" w:styleId="Numrodepage">
    <w:name w:val="page number"/>
    <w:basedOn w:val="Policepardfaut"/>
    <w:semiHidden/>
    <w:rsid w:val="00157B57"/>
  </w:style>
  <w:style w:type="paragraph" w:styleId="Retraitcorpsdetexte">
    <w:name w:val="Body Text Indent"/>
    <w:basedOn w:val="Normal"/>
    <w:semiHidden/>
    <w:rsid w:val="00157B57"/>
    <w:pPr>
      <w:tabs>
        <w:tab w:val="left" w:pos="4980"/>
      </w:tabs>
      <w:jc w:val="left"/>
    </w:pPr>
    <w:rPr>
      <w:rFonts w:ascii="Trebuchet MS" w:hAnsi="Trebuchet MS"/>
      <w:sz w:val="24"/>
    </w:rPr>
  </w:style>
  <w:style w:type="paragraph" w:styleId="Commentaire">
    <w:name w:val="annotation text"/>
    <w:basedOn w:val="Normal"/>
    <w:link w:val="CommentaireCar"/>
    <w:uiPriority w:val="99"/>
    <w:qFormat/>
    <w:rsid w:val="00157B57"/>
    <w:pPr>
      <w:jc w:val="left"/>
    </w:pPr>
    <w:rPr>
      <w:rFonts w:ascii="Times New Roman" w:hAnsi="Times New Roman"/>
      <w:sz w:val="20"/>
    </w:rPr>
  </w:style>
  <w:style w:type="character" w:styleId="Marquedecommentaire">
    <w:name w:val="annotation reference"/>
    <w:basedOn w:val="Policepardfaut"/>
    <w:uiPriority w:val="99"/>
    <w:semiHidden/>
    <w:unhideWhenUsed/>
    <w:rsid w:val="00B95924"/>
    <w:rPr>
      <w:sz w:val="16"/>
      <w:szCs w:val="16"/>
    </w:rPr>
  </w:style>
  <w:style w:type="paragraph" w:styleId="Objetducommentaire">
    <w:name w:val="annotation subject"/>
    <w:basedOn w:val="Commentaire"/>
    <w:next w:val="Commentaire"/>
    <w:link w:val="ObjetducommentaireCar"/>
    <w:uiPriority w:val="99"/>
    <w:semiHidden/>
    <w:unhideWhenUsed/>
    <w:rsid w:val="00B95924"/>
    <w:pPr>
      <w:jc w:val="both"/>
    </w:pPr>
    <w:rPr>
      <w:rFonts w:ascii="Times" w:hAnsi="Times"/>
      <w:b/>
      <w:bCs/>
    </w:rPr>
  </w:style>
  <w:style w:type="character" w:customStyle="1" w:styleId="CommentaireCar">
    <w:name w:val="Commentaire Car"/>
    <w:basedOn w:val="Policepardfaut"/>
    <w:link w:val="Commentaire"/>
    <w:uiPriority w:val="99"/>
    <w:qFormat/>
    <w:rsid w:val="00B95924"/>
  </w:style>
  <w:style w:type="character" w:customStyle="1" w:styleId="ObjetducommentaireCar">
    <w:name w:val="Objet du commentaire Car"/>
    <w:basedOn w:val="CommentaireCar"/>
    <w:link w:val="Objetducommentaire"/>
    <w:uiPriority w:val="99"/>
    <w:semiHidden/>
    <w:rsid w:val="00B95924"/>
    <w:rPr>
      <w:rFonts w:ascii="Times" w:hAnsi="Times"/>
      <w:b/>
      <w:bCs/>
    </w:rPr>
  </w:style>
  <w:style w:type="paragraph" w:styleId="Textedebulles">
    <w:name w:val="Balloon Text"/>
    <w:basedOn w:val="Normal"/>
    <w:link w:val="TextedebullesCar"/>
    <w:uiPriority w:val="99"/>
    <w:semiHidden/>
    <w:unhideWhenUsed/>
    <w:rsid w:val="00B959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5924"/>
    <w:rPr>
      <w:rFonts w:ascii="Segoe UI" w:hAnsi="Segoe UI" w:cs="Segoe UI"/>
      <w:sz w:val="18"/>
      <w:szCs w:val="18"/>
    </w:rPr>
  </w:style>
  <w:style w:type="paragraph" w:styleId="Retraitcorpsdetexte2">
    <w:name w:val="Body Text Indent 2"/>
    <w:basedOn w:val="Normal"/>
    <w:link w:val="Retraitcorpsdetexte2Car"/>
    <w:uiPriority w:val="99"/>
    <w:semiHidden/>
    <w:unhideWhenUsed/>
    <w:rsid w:val="00874391"/>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874391"/>
    <w:rPr>
      <w:rFonts w:ascii="Times" w:hAnsi="Times"/>
      <w:sz w:val="28"/>
    </w:rPr>
  </w:style>
  <w:style w:type="paragraph" w:styleId="Paragraphedeliste">
    <w:name w:val="List Paragraph"/>
    <w:basedOn w:val="Normal"/>
    <w:uiPriority w:val="34"/>
    <w:qFormat/>
    <w:rsid w:val="00995101"/>
    <w:pPr>
      <w:ind w:left="708"/>
    </w:pPr>
  </w:style>
  <w:style w:type="character" w:customStyle="1" w:styleId="En-tteCar">
    <w:name w:val="En-tête Car"/>
    <w:link w:val="En-tte"/>
    <w:semiHidden/>
    <w:rsid w:val="009A468C"/>
    <w:rPr>
      <w:rFonts w:ascii="Times" w:hAnsi="Times"/>
      <w:sz w:val="28"/>
    </w:rPr>
  </w:style>
  <w:style w:type="character" w:customStyle="1" w:styleId="Titre4Car">
    <w:name w:val="Titre 4 Car"/>
    <w:link w:val="Titre4"/>
    <w:rsid w:val="00B80B49"/>
    <w:rPr>
      <w:rFonts w:ascii="Times" w:hAnsi="Times"/>
      <w:b/>
      <w:sz w:val="24"/>
      <w:u w:val="single"/>
    </w:rPr>
  </w:style>
  <w:style w:type="character" w:customStyle="1" w:styleId="CorpsdetexteCar">
    <w:name w:val="Corps de texte Car"/>
    <w:link w:val="Corpsdetexte"/>
    <w:semiHidden/>
    <w:rsid w:val="00D97A5E"/>
    <w:rPr>
      <w:rFonts w:ascii="Times" w:hAnsi="Times"/>
      <w:sz w:val="24"/>
    </w:rPr>
  </w:style>
  <w:style w:type="paragraph" w:styleId="Corpsdetexte2">
    <w:name w:val="Body Text 2"/>
    <w:basedOn w:val="Normal"/>
    <w:link w:val="Corpsdetexte2Car"/>
    <w:uiPriority w:val="99"/>
    <w:semiHidden/>
    <w:unhideWhenUsed/>
    <w:rsid w:val="00125656"/>
    <w:pPr>
      <w:spacing w:after="120" w:line="480" w:lineRule="auto"/>
    </w:pPr>
  </w:style>
  <w:style w:type="character" w:customStyle="1" w:styleId="Corpsdetexte2Car">
    <w:name w:val="Corps de texte 2 Car"/>
    <w:basedOn w:val="Policepardfaut"/>
    <w:link w:val="Corpsdetexte2"/>
    <w:uiPriority w:val="99"/>
    <w:semiHidden/>
    <w:rsid w:val="00125656"/>
    <w:rPr>
      <w:rFonts w:ascii="Times" w:hAnsi="Times"/>
      <w:sz w:val="28"/>
    </w:rPr>
  </w:style>
  <w:style w:type="paragraph" w:styleId="Retraitcorpsdetexte3">
    <w:name w:val="Body Text Indent 3"/>
    <w:basedOn w:val="Normal"/>
    <w:link w:val="Retraitcorpsdetexte3Car"/>
    <w:uiPriority w:val="99"/>
    <w:semiHidden/>
    <w:unhideWhenUsed/>
    <w:rsid w:val="0023307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3307A"/>
    <w:rPr>
      <w:rFonts w:ascii="Times" w:hAnsi="Times"/>
      <w:sz w:val="16"/>
      <w:szCs w:val="16"/>
    </w:rPr>
  </w:style>
  <w:style w:type="character" w:customStyle="1" w:styleId="PieddepageCar">
    <w:name w:val="Pied de page Car"/>
    <w:link w:val="Pieddepage"/>
    <w:uiPriority w:val="99"/>
    <w:rsid w:val="00566117"/>
    <w:rPr>
      <w:rFonts w:ascii="Times" w:hAnsi="Time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79375">
      <w:bodyDiv w:val="1"/>
      <w:marLeft w:val="0"/>
      <w:marRight w:val="0"/>
      <w:marTop w:val="0"/>
      <w:marBottom w:val="0"/>
      <w:divBdr>
        <w:top w:val="none" w:sz="0" w:space="0" w:color="auto"/>
        <w:left w:val="none" w:sz="0" w:space="0" w:color="auto"/>
        <w:bottom w:val="none" w:sz="0" w:space="0" w:color="auto"/>
        <w:right w:val="none" w:sz="0" w:space="0" w:color="auto"/>
      </w:divBdr>
    </w:div>
    <w:div w:id="917790032">
      <w:bodyDiv w:val="1"/>
      <w:marLeft w:val="0"/>
      <w:marRight w:val="0"/>
      <w:marTop w:val="0"/>
      <w:marBottom w:val="0"/>
      <w:divBdr>
        <w:top w:val="none" w:sz="0" w:space="0" w:color="auto"/>
        <w:left w:val="none" w:sz="0" w:space="0" w:color="auto"/>
        <w:bottom w:val="none" w:sz="0" w:space="0" w:color="auto"/>
        <w:right w:val="none" w:sz="0" w:space="0" w:color="auto"/>
      </w:divBdr>
    </w:div>
    <w:div w:id="200115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comments" Target="commen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C81A9E536E040B5F5554EA0A13D71" ma:contentTypeVersion="10" ma:contentTypeDescription="Crée un document." ma:contentTypeScope="" ma:versionID="7769fd5a0ce8fe0c10a36a4937ee2aed">
  <xsd:schema xmlns:xsd="http://www.w3.org/2001/XMLSchema" xmlns:xs="http://www.w3.org/2001/XMLSchema" xmlns:p="http://schemas.microsoft.com/office/2006/metadata/properties" xmlns:ns2="c438e9b8-cfb9-426e-86c9-c99b4a042631" xmlns:ns3="8fedbfb2-e8b3-4473-ad04-f898cee152ef" targetNamespace="http://schemas.microsoft.com/office/2006/metadata/properties" ma:root="true" ma:fieldsID="0e6302b2b120ca13b531912da6c433e1" ns2:_="" ns3:_="">
    <xsd:import namespace="c438e9b8-cfb9-426e-86c9-c99b4a042631"/>
    <xsd:import namespace="8fedbfb2-e8b3-4473-ad04-f898cee152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38e9b8-cfb9-426e-86c9-c99b4a0426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edbfb2-e8b3-4473-ad04-f898cee152ef"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E3102E-0E06-4335-B6C0-3517C663BEF8}"/>
</file>

<file path=customXml/itemProps2.xml><?xml version="1.0" encoding="utf-8"?>
<ds:datastoreItem xmlns:ds="http://schemas.openxmlformats.org/officeDocument/2006/customXml" ds:itemID="{B0190F47-6AA1-4568-9286-5B2252A42E90}"/>
</file>

<file path=customXml/itemProps3.xml><?xml version="1.0" encoding="utf-8"?>
<ds:datastoreItem xmlns:ds="http://schemas.openxmlformats.org/officeDocument/2006/customXml" ds:itemID="{A0191179-6F20-46F4-AD4F-AD0061795DB6}"/>
</file>

<file path=docProps/app.xml><?xml version="1.0" encoding="utf-8"?>
<Properties xmlns="http://schemas.openxmlformats.org/officeDocument/2006/extended-properties" xmlns:vt="http://schemas.openxmlformats.org/officeDocument/2006/docPropsVTypes">
  <Template>Normal.dotm</Template>
  <TotalTime>8</TotalTime>
  <Pages>6</Pages>
  <Words>1516</Words>
  <Characters>8762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INERIS</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creator>MERVEILLE Cecile</dc:creator>
  <cp:lastModifiedBy>BABANI Blandine</cp:lastModifiedBy>
  <cp:revision>2</cp:revision>
  <cp:lastPrinted>2003-11-27T07:33:00Z</cp:lastPrinted>
  <dcterms:created xsi:type="dcterms:W3CDTF">2024-05-21T07:19:00Z</dcterms:created>
  <dcterms:modified xsi:type="dcterms:W3CDTF">2024-05-21T07:19:00Z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0x010100E52C81A9E536E040B5F5554EA0A13D71</vt:lpwstr>
  </property>
</Properties>
</file>